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left"/>
        <w:rPr>
          <w:rFonts w:eastAsia="Calibri"/>
          <w:bCs/>
          <w:i/>
          <w:color w:val="000000"/>
          <w:sz w:val="20"/>
          <w:szCs w:val="20"/>
        </w:rPr>
      </w:pPr>
      <w:r>
        <w:rPr>
          <w:rFonts w:eastAsia="Calibri"/>
          <w:color w:val="000000"/>
          <w:sz w:val="20"/>
          <w:szCs w:val="20"/>
          <w:lang w:eastAsia="en-US"/>
        </w:rPr>
      </w:r>
      <w:r>
        <w:rPr>
          <w:rFonts w:eastAsia="Calibri"/>
          <w:color w:val="000000"/>
          <w:sz w:val="20"/>
          <w:szCs w:val="20"/>
          <w:lang w:eastAsia="en-US"/>
        </w:rPr>
      </w:r>
      <w:r>
        <w:rPr>
          <w:rFonts w:eastAsia="Calibri"/>
          <w:color w:val="000000"/>
          <w:sz w:val="20"/>
          <w:szCs w:val="20"/>
          <w:lang w:eastAsia="en-US"/>
        </w:rPr>
      </w:r>
    </w:p>
    <w:p>
      <w:pPr>
        <w:jc w:val="center"/>
        <w:rPr>
          <w:rFonts w:cs="Tahoma"/>
          <w:b/>
        </w:rPr>
      </w:pPr>
      <w:r>
        <w:rPr>
          <w:rFonts w:cs="Tahoma"/>
          <w:b/>
        </w:rPr>
        <w:t xml:space="preserve">Условия </w:t>
      </w:r>
      <w:r>
        <w:rPr>
          <w:rFonts w:cs="Tahoma"/>
          <w:b/>
        </w:rPr>
      </w:r>
      <w:r>
        <w:rPr>
          <w:rFonts w:cs="Tahoma"/>
          <w:b/>
        </w:rPr>
      </w:r>
    </w:p>
    <w:p>
      <w:pPr>
        <w:jc w:val="center"/>
        <w:rPr>
          <w:rFonts w:cs="Tahoma"/>
          <w:b/>
        </w:rPr>
      </w:pPr>
      <w:r>
        <w:rPr>
          <w:rFonts w:cs="Tahoma"/>
          <w:b/>
        </w:rPr>
        <w:t xml:space="preserve">выпуска и обслуживания бизнес-карт АО «</w:t>
      </w:r>
      <w:r>
        <w:rPr>
          <w:rFonts w:cs="Tahoma"/>
          <w:b/>
        </w:rPr>
        <w:t xml:space="preserve">Россельхозбанк</w:t>
      </w:r>
      <w:r>
        <w:rPr>
          <w:rFonts w:cs="Tahoma"/>
          <w:b/>
        </w:rPr>
        <w:t xml:space="preserve">» к расчетному счету </w:t>
      </w:r>
      <w:r>
        <w:rPr>
          <w:rFonts w:cs="Tahoma"/>
          <w:b/>
        </w:rPr>
        <w:br/>
        <w:t xml:space="preserve">в рамках Единого сервисного договора</w:t>
      </w:r>
      <w:r>
        <w:rPr>
          <w:rFonts w:cs="Tahoma"/>
          <w:b/>
        </w:rPr>
      </w:r>
      <w:r>
        <w:rPr>
          <w:rFonts w:cs="Tahoma"/>
          <w:b/>
        </w:rPr>
      </w:r>
    </w:p>
    <w:p>
      <w:pPr>
        <w:jc w:val="center"/>
        <w:rPr>
          <w:rFonts w:cs="Tahoma"/>
          <w:b/>
        </w:rPr>
      </w:pPr>
      <w:r>
        <w:rPr>
          <w:rFonts w:cs="Tahoma"/>
          <w:b/>
        </w:rPr>
      </w:r>
      <w:r>
        <w:rPr>
          <w:rFonts w:cs="Tahoma"/>
          <w:b/>
        </w:rPr>
      </w:r>
      <w:r>
        <w:rPr>
          <w:rFonts w:cs="Tahoma"/>
          <w:b/>
        </w:rPr>
      </w:r>
    </w:p>
    <w:p>
      <w:pPr>
        <w:pStyle w:val="1640"/>
        <w:numPr>
          <w:ilvl w:val="0"/>
          <w:numId w:val="1"/>
        </w:numPr>
        <w:contextualSpacing w:val="0"/>
        <w:ind w:left="0" w:firstLine="0"/>
        <w:jc w:val="center"/>
        <w:keepNext/>
        <w:spacing w:after="120"/>
        <w:tabs>
          <w:tab w:val="left" w:pos="-1701" w:leader="none"/>
          <w:tab w:val="left" w:pos="426" w:leader="none"/>
        </w:tabs>
        <w:rPr>
          <w:b/>
          <w:bCs/>
        </w:rPr>
        <w:outlineLvl w:val="0"/>
      </w:pPr>
      <w:r>
        <w:rPr>
          <w:b/>
          <w:bCs/>
        </w:rPr>
        <w:t xml:space="preserve">Термины и определения</w:t>
      </w:r>
      <w:r>
        <w:rPr>
          <w:b/>
          <w:bCs/>
        </w:rPr>
      </w:r>
      <w:r>
        <w:rPr>
          <w:b/>
          <w:bCs/>
        </w:rPr>
      </w:r>
    </w:p>
    <w:p>
      <w:pPr>
        <w:pStyle w:val="1660"/>
        <w:ind w:firstLine="709"/>
        <w:jc w:val="both"/>
        <w:spacing w:after="0"/>
      </w:pPr>
      <w:r>
        <w:rPr>
          <w:b/>
        </w:rPr>
        <w:t xml:space="preserve">Авторизация</w:t>
      </w:r>
      <w:r>
        <w:t xml:space="preserve"> – получение разрешения в Процессинговом центре Банка на проведение расходных операций по счету.</w:t>
      </w:r>
      <w:r/>
    </w:p>
    <w:p>
      <w:pPr>
        <w:pStyle w:val="1638"/>
      </w:pPr>
      <w:r>
        <w:rPr>
          <w:b/>
        </w:rPr>
        <w:t xml:space="preserve">Авторизационный</w:t>
      </w:r>
      <w:r>
        <w:rPr>
          <w:b/>
        </w:rPr>
        <w:t xml:space="preserve"> лимит</w:t>
      </w:r>
      <w:r>
        <w:t xml:space="preserve"> – установленная Банком (по заявлению Клиента на бумажном носителе или в электронном виде</w:t>
      </w:r>
      <w:r>
        <w:t xml:space="preserve"> в системе ИС Свой Бизнес) на бумажном носителе или в электронном виде в системе ИС Свой Бизнес для каждой Бизнес-карты максимальная сумма денежных средств, доступная для проведения авторизаций по Бизнес-карте в течение одних календарных суток (ежедневный </w:t>
      </w:r>
      <w:r>
        <w:t xml:space="preserve">авторизационный</w:t>
      </w:r>
      <w:r>
        <w:t xml:space="preserve"> лимит) и/или одного календарного месяца (ежемесячный </w:t>
      </w:r>
      <w:r>
        <w:t xml:space="preserve">авторизационный</w:t>
      </w:r>
      <w:r>
        <w:t xml:space="preserve"> лимит) при совершении Держателем расходных операций. Ежедневный </w:t>
      </w:r>
      <w:r>
        <w:t xml:space="preserve">авторизационный</w:t>
      </w:r>
      <w:r>
        <w:t xml:space="preserve"> лимит действует с 00:00 часов до 24:00 часов по московскому времени. Ежемесячный </w:t>
      </w:r>
      <w:r>
        <w:t xml:space="preserve">авторизационный</w:t>
      </w:r>
      <w:r>
        <w:t xml:space="preserve"> лимит действует с первого дня месяца (или </w:t>
      </w:r>
      <w:r>
        <w:rPr>
          <w:iCs/>
        </w:rPr>
        <w:t xml:space="preserve">со дня его установления) </w:t>
      </w:r>
      <w:r>
        <w:t xml:space="preserve">по последний день месяца включительно.</w:t>
      </w:r>
      <w:r/>
    </w:p>
    <w:p>
      <w:pPr>
        <w:pStyle w:val="1684"/>
        <w:ind w:firstLine="709"/>
        <w:rPr>
          <w:highlight w:val="none"/>
        </w:rPr>
      </w:pPr>
      <w:r>
        <w:rPr>
          <w:b/>
          <w:bCs/>
        </w:rPr>
        <w:t xml:space="preserve">Авторизованная сумма</w:t>
      </w:r>
      <w:r>
        <w:rPr>
          <w:bCs/>
        </w:rPr>
        <w:t xml:space="preserve"> – сумма денежных средств, на которую Банком выдано </w:t>
      </w:r>
      <w:r>
        <w:t xml:space="preserve">разрешение на проведение расходной операции с использованием Бизнес-карты </w:t>
      </w:r>
      <w:r>
        <w:br/>
        <w:t xml:space="preserve">(ее реквизитов).</w:t>
      </w:r>
      <w:r>
        <w:rPr>
          <w:b/>
          <w:bCs/>
        </w:rPr>
        <w:t xml:space="preserve">Аутентификация</w:t>
      </w:r>
      <w:r>
        <w:rPr>
          <w:bCs/>
        </w:rPr>
        <w:t xml:space="preserve"> – </w:t>
      </w:r>
      <w:r>
        <w:rPr>
          <w:rFonts w:ascii="Times New Roman" w:hAnsi="Times New Roman"/>
          <w:sz w:val="24"/>
          <w:szCs w:val="24"/>
        </w:rPr>
        <w:t xml:space="preserve">осуществляемая Поставщиком </w:t>
      </w:r>
      <w:r>
        <w:rPr>
          <w:rFonts w:ascii="Times New Roman" w:hAnsi="Times New Roman"/>
          <w:sz w:val="24"/>
          <w:szCs w:val="24"/>
        </w:rPr>
        <w:t xml:space="preserve">Мобильного приложения Mir Pay</w:t>
      </w:r>
      <w:r>
        <w:rPr>
          <w:rFonts w:ascii="Times New Roman" w:hAnsi="Times New Roman"/>
          <w:sz w:val="24"/>
          <w:szCs w:val="24"/>
        </w:rPr>
        <w:t xml:space="preserve"> процедура проверки </w:t>
      </w:r>
      <w:r>
        <w:rPr>
          <w:rFonts w:ascii="Times New Roman" w:hAnsi="Times New Roman"/>
          <w:sz w:val="24"/>
          <w:szCs w:val="24"/>
        </w:rPr>
        <w:t xml:space="preserve">Держателя на принадлежность ему иден</w:t>
      </w:r>
      <w:r>
        <w:rPr>
          <w:rFonts w:ascii="Times New Roman" w:hAnsi="Times New Roman"/>
          <w:sz w:val="24"/>
          <w:szCs w:val="24"/>
        </w:rPr>
        <w:t xml:space="preserve">тификаторов посредством сопоставления их со сведениями о Держателе, которыми располагает Поставщик</w:t>
      </w:r>
      <w:r>
        <w:rPr>
          <w:rFonts w:ascii="Times New Roman" w:hAnsi="Times New Roman"/>
          <w:sz w:val="24"/>
          <w:szCs w:val="24"/>
        </w:rPr>
        <w:t xml:space="preserve">, в результате чего Держатель считается установленным Поставщиком</w:t>
      </w:r>
      <w:r>
        <w:rPr>
          <w:rFonts w:ascii="Times New Roman" w:hAnsi="Times New Roman"/>
          <w:sz w:val="24"/>
          <w:szCs w:val="24"/>
        </w:rPr>
        <w:t xml:space="preserve"> Мобильного приложения Mir Pay</w:t>
      </w:r>
      <w:r>
        <w:rPr>
          <w:rFonts w:ascii="Times New Roman" w:hAnsi="Times New Roman"/>
          <w:sz w:val="24"/>
          <w:szCs w:val="24"/>
        </w:rPr>
        <w:t xml:space="preserve">. В качестве идентификаторов мо</w:t>
      </w:r>
      <w:r>
        <w:rPr>
          <w:rFonts w:ascii="Times New Roman" w:hAnsi="Times New Roman"/>
          <w:sz w:val="24"/>
          <w:szCs w:val="24"/>
        </w:rPr>
        <w:t xml:space="preserve">гут</w:t>
      </w:r>
      <w:r>
        <w:rPr>
          <w:rFonts w:ascii="Times New Roman" w:hAnsi="Times New Roman"/>
          <w:sz w:val="24"/>
          <w:szCs w:val="24"/>
        </w:rPr>
        <w:t xml:space="preserve"> использоваться</w:t>
      </w:r>
      <w:r>
        <w:rPr>
          <w:rFonts w:ascii="Times New Roman" w:hAnsi="Times New Roman"/>
          <w:sz w:val="24"/>
          <w:szCs w:val="24"/>
        </w:rPr>
        <w:t xml:space="preserve"> </w:t>
      </w:r>
      <w:r>
        <w:rPr>
          <w:iCs/>
        </w:rPr>
        <w:t xml:space="preserve">средства а</w:t>
      </w:r>
      <w:r>
        <w:rPr>
          <w:iCs/>
        </w:rPr>
        <w:t xml:space="preserve">утентификации, </w:t>
      </w:r>
      <w:r>
        <w:rPr>
          <w:iCs/>
        </w:rPr>
        <w:t xml:space="preserve"> предлагаемые Поставщиком </w:t>
      </w:r>
      <w:r>
        <w:rPr>
          <w:iCs/>
        </w:rPr>
        <w:t xml:space="preserve">Мобильного приложения Mir Pay</w:t>
      </w:r>
      <w:r>
        <w:rPr>
          <w:iCs/>
        </w:rPr>
        <w:t xml:space="preserve">, -</w:t>
      </w:r>
      <w:r>
        <w:rPr>
          <w:rFonts w:ascii="Times New Roman" w:hAnsi="Times New Roman"/>
          <w:sz w:val="24"/>
          <w:szCs w:val="24"/>
        </w:rPr>
        <w:t xml:space="preserve"> </w:t>
      </w:r>
      <w:r>
        <w:rPr>
          <w:rFonts w:ascii="Times New Roman" w:hAnsi="Times New Roman"/>
          <w:sz w:val="24"/>
          <w:szCs w:val="24"/>
        </w:rPr>
        <w:t xml:space="preserve">цифровой </w:t>
      </w:r>
      <w:r>
        <w:rPr>
          <w:rFonts w:ascii="Times New Roman" w:hAnsi="Times New Roman"/>
          <w:sz w:val="24"/>
          <w:szCs w:val="24"/>
        </w:rPr>
        <w:t xml:space="preserve">отпечат</w:t>
      </w:r>
      <w:r>
        <w:rPr>
          <w:rFonts w:ascii="Times New Roman" w:hAnsi="Times New Roman"/>
          <w:sz w:val="24"/>
          <w:szCs w:val="24"/>
        </w:rPr>
        <w:t xml:space="preserve">ок</w:t>
      </w:r>
      <w:r>
        <w:rPr>
          <w:rFonts w:ascii="Times New Roman" w:hAnsi="Times New Roman"/>
          <w:sz w:val="24"/>
          <w:szCs w:val="24"/>
        </w:rPr>
        <w:t xml:space="preserve"> пальца</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парол</w:t>
      </w:r>
      <w:r>
        <w:rPr>
          <w:rFonts w:ascii="Times New Roman" w:hAnsi="Times New Roman"/>
          <w:sz w:val="24"/>
          <w:szCs w:val="24"/>
        </w:rPr>
        <w:t xml:space="preserve">ь</w:t>
      </w:r>
      <w:r>
        <w:rPr>
          <w:rFonts w:ascii="Times New Roman" w:hAnsi="Times New Roman"/>
          <w:sz w:val="24"/>
          <w:szCs w:val="24"/>
        </w:rPr>
        <w:t xml:space="preserve">, ранее созданн</w:t>
      </w:r>
      <w:r>
        <w:rPr>
          <w:rFonts w:ascii="Times New Roman" w:hAnsi="Times New Roman"/>
          <w:sz w:val="24"/>
          <w:szCs w:val="24"/>
        </w:rPr>
        <w:t xml:space="preserve">ые</w:t>
      </w:r>
      <w:r>
        <w:rPr>
          <w:rFonts w:ascii="Times New Roman" w:hAnsi="Times New Roman"/>
          <w:sz w:val="24"/>
          <w:szCs w:val="24"/>
        </w:rPr>
        <w:t xml:space="preserve"> Держателем в целях </w:t>
      </w:r>
      <w:r>
        <w:rPr>
          <w:rFonts w:ascii="Times New Roman" w:hAnsi="Times New Roman"/>
          <w:sz w:val="24"/>
          <w:szCs w:val="24"/>
        </w:rPr>
        <w:t xml:space="preserve">аутентификации</w:t>
      </w:r>
      <w:r>
        <w:rPr>
          <w:rFonts w:ascii="Times New Roman" w:hAnsi="Times New Roman"/>
          <w:sz w:val="24"/>
          <w:szCs w:val="24"/>
        </w:rPr>
        <w:t xml:space="preserve"> с использованием технического устройства (включая мобильный телефон, смартфон, планшетный компьютер)</w:t>
      </w:r>
      <w:r>
        <w:rPr>
          <w:rFonts w:ascii="Times New Roman" w:hAnsi="Times New Roman"/>
          <w:sz w:val="24"/>
          <w:szCs w:val="24"/>
        </w:rPr>
        <w:t xml:space="preserve">, или иная информация, однозначно определяющая Держателя</w:t>
      </w:r>
      <w:r>
        <w:t xml:space="preserve">.</w:t>
      </w:r>
      <w:r>
        <w:rPr>
          <w:highlight w:val="none"/>
        </w:rPr>
      </w:r>
      <w:r/>
    </w:p>
    <w:p>
      <w:pPr>
        <w:pStyle w:val="1638"/>
        <w:rPr>
          <w:b/>
          <w:bCs/>
        </w:rPr>
      </w:pPr>
      <w:r>
        <w:rPr>
          <w:b/>
          <w:bCs/>
        </w:rPr>
        <w:t xml:space="preserve">Банк </w:t>
      </w:r>
      <w:r>
        <w:rPr>
          <w:bCs/>
        </w:rPr>
        <w:t xml:space="preserve">– Акционерное общество «Российский Сельскохозяйственный банк» </w:t>
      </w:r>
      <w:r>
        <w:rPr>
          <w:bCs/>
        </w:rPr>
        <w:br/>
        <w:t xml:space="preserve">(АО «</w:t>
      </w:r>
      <w:r>
        <w:rPr>
          <w:bCs/>
        </w:rPr>
        <w:t xml:space="preserve">Россельхозбанк</w:t>
      </w:r>
      <w:r>
        <w:rPr>
          <w:bCs/>
        </w:rPr>
        <w:t xml:space="preserve">»).</w:t>
      </w:r>
      <w:r>
        <w:rPr>
          <w:b/>
          <w:bCs/>
        </w:rPr>
      </w:r>
      <w:r>
        <w:rPr>
          <w:b/>
          <w:bCs/>
        </w:rPr>
      </w:r>
    </w:p>
    <w:p>
      <w:pPr>
        <w:pStyle w:val="1638"/>
        <w:rPr>
          <w:rFonts w:eastAsia="Calibri"/>
          <w:color w:val="000000"/>
          <w:lang w:eastAsia="en-US"/>
        </w:rPr>
      </w:pPr>
      <w:r>
        <w:rPr>
          <w:rFonts w:eastAsia="Calibri"/>
          <w:b/>
          <w:bCs/>
          <w:color w:val="000000"/>
          <w:lang w:eastAsia="en-US"/>
        </w:rPr>
        <w:t xml:space="preserve">Банкомат</w:t>
      </w:r>
      <w:r>
        <w:rPr>
          <w:rFonts w:eastAsia="Calibri"/>
          <w:color w:val="000000"/>
          <w:lang w:eastAsia="en-US"/>
        </w:rPr>
        <w:t xml:space="preserve"> – электронный программно-технический комплекс, предназначенный для совершения без участия уполномоченного работника кредитной организации операций </w:t>
      </w:r>
      <w:r>
        <w:t xml:space="preserve">приема и</w:t>
      </w:r>
      <w:r>
        <w:rPr>
          <w:rFonts w:eastAsia="Calibri"/>
          <w:color w:val="000000"/>
          <w:lang w:eastAsia="en-US"/>
        </w:rPr>
        <w:t xml:space="preserve"> выдачи денежных средств с использованием карт, передачи распоряжений кредитной организации о перечислении денежных средств со Счета Клиента, а также для составления документов, подтверждающих соответствующие операции.</w:t>
      </w:r>
      <w:r>
        <w:rPr>
          <w:rFonts w:eastAsia="Calibri"/>
          <w:color w:val="000000"/>
          <w:lang w:eastAsia="en-US"/>
        </w:rPr>
      </w:r>
      <w:r>
        <w:rPr>
          <w:rFonts w:eastAsia="Calibri"/>
          <w:color w:val="000000"/>
          <w:lang w:eastAsia="en-US"/>
        </w:rPr>
      </w:r>
    </w:p>
    <w:p>
      <w:pPr>
        <w:pStyle w:val="1640"/>
        <w:ind w:left="0" w:firstLine="709"/>
        <w:jc w:val="both"/>
      </w:pPr>
      <w:r>
        <w:rPr>
          <w:b/>
        </w:rPr>
        <w:t xml:space="preserve">Бенефициарный</w:t>
      </w:r>
      <w:r>
        <w:rPr>
          <w:b/>
        </w:rPr>
        <w:t xml:space="preserve"> владелец - </w:t>
      </w:r>
      <w:r>
        <w:t xml:space="preserve">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w:t>
      </w:r>
      <w:r>
        <w:t xml:space="preserve">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w:t>
      </w:r>
      <w:r>
        <w:t xml:space="preserve">Бенефициарным</w:t>
      </w:r>
      <w:r>
        <w:t xml:space="preserve"> владельцем </w:t>
      </w:r>
      <w:r>
        <w:t xml:space="preserve">Клиента-физического лица считается это лицо, за исключением случаев, если имеются основания полагать, что </w:t>
      </w:r>
      <w:r>
        <w:t xml:space="preserve">бенефициарным</w:t>
      </w:r>
      <w:r>
        <w:t xml:space="preserve"> владельцем является иное физическое лицо.</w:t>
      </w:r>
      <w:r/>
    </w:p>
    <w:p>
      <w:pPr>
        <w:ind w:firstLine="709"/>
        <w:jc w:val="both"/>
        <w:widowControl w:val="off"/>
      </w:pPr>
      <w:r>
        <w:rPr>
          <w:b/>
        </w:rPr>
        <w:t xml:space="preserve">Бизнес-карта к расчетному счету</w:t>
      </w:r>
      <w:r>
        <w:t xml:space="preserve"> – расчетная (дебетовая) платежная карта (персонифицированная/</w:t>
      </w:r>
      <w:r>
        <w:t xml:space="preserve">неперсонифицированная</w:t>
      </w:r>
      <w:r>
        <w:t xml:space="preserve">), выпускаемая Банком к расчетному счету </w:t>
      </w:r>
      <w:r>
        <w:br/>
        <w:t xml:space="preserve">в соответствии с Условиями выпуска и обслуживания Бизнес-карт АО «</w:t>
      </w:r>
      <w:r>
        <w:t xml:space="preserve">Россельхозбанк</w:t>
      </w:r>
      <w:r>
        <w:t xml:space="preserve">» </w:t>
      </w:r>
      <w:r>
        <w:br/>
        <w:t xml:space="preserve">к расчетному счету в рамках Единого сервисного договора, с целью оплаты расходов, связанных с деятельностью Клиента, в том числе оплатой командировочных и представительских расходов, в предприятиях торговли/сервиса, получения на эти це</w:t>
      </w:r>
      <w:r>
        <w:t xml:space="preserve">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банкоматы/информационно-платежные терминалы Банка и банков-партнеров.</w:t>
      </w:r>
      <w:r/>
    </w:p>
    <w:p>
      <w:pPr>
        <w:ind w:firstLine="709"/>
        <w:jc w:val="both"/>
        <w:tabs>
          <w:tab w:val="left" w:pos="0" w:leader="none"/>
          <w:tab w:val="left" w:pos="709" w:leader="none"/>
          <w:tab w:val="left" w:pos="1276" w:leader="none"/>
          <w:tab w:val="left" w:pos="1418" w:leader="none"/>
        </w:tabs>
      </w:pPr>
      <w:r>
        <w:rPr>
          <w:b/>
        </w:rPr>
        <w:t xml:space="preserve">Выгодоприобретатель </w:t>
      </w:r>
      <w:r>
        <w:t xml:space="preserve">– лицо, не являющееся непосредственным участником операции,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w:t>
      </w:r>
      <w:r>
        <w:rPr>
          <w:iCs/>
        </w:rPr>
        <w:t xml:space="preserve">д</w:t>
      </w:r>
      <w:r>
        <w:t xml:space="preserve">енежными средствами и иным имуществом.</w:t>
      </w:r>
      <w:r/>
    </w:p>
    <w:p>
      <w:pPr>
        <w:ind w:firstLine="709"/>
        <w:jc w:val="both"/>
        <w:tabs>
          <w:tab w:val="left" w:pos="0" w:leader="none"/>
          <w:tab w:val="left" w:pos="709" w:leader="none"/>
          <w:tab w:val="left" w:pos="1276" w:leader="none"/>
          <w:tab w:val="left" w:pos="1418" w:leader="none"/>
        </w:tabs>
      </w:pPr>
      <w:r>
        <w:rPr>
          <w:b/>
        </w:rPr>
        <w:t xml:space="preserve">Держатель </w:t>
      </w:r>
      <w:r>
        <w:t xml:space="preserve">– физическое лицо (резидент и нерезидент Российской Федерации), являющееся работником Клиента, на имя которого в соответствии с Заявлением </w:t>
      </w:r>
      <w:r>
        <w:br/>
        <w:t xml:space="preserve">на получение бизнес-карты АО «</w:t>
      </w:r>
      <w:r>
        <w:t xml:space="preserve">Россельхозбанк</w:t>
      </w:r>
      <w:r>
        <w:t xml:space="preserve">», оформленным по типовой форме Банка, Банк выпустил Бизнес-карту (персонифицированную/</w:t>
      </w:r>
      <w:r>
        <w:t xml:space="preserve">неперсонифицированную</w:t>
      </w:r>
      <w:r>
        <w:t xml:space="preserve"> карту). Держатель уполномочен Клиентом на совершение операций по Счету с использованием Бизнес-карты/ее реквизитов на основании Заявления на получение Бизнес-карты</w:t>
      </w:r>
      <w:r>
        <w:t xml:space="preserve">, </w:t>
      </w:r>
      <w:r>
        <w:t xml:space="preserve">То</w:t>
      </w:r>
      <w:r>
        <w:t xml:space="preserve">к</w:t>
      </w:r>
      <w:r>
        <w:t xml:space="preserve">ена</w:t>
      </w:r>
      <w:r>
        <w:t xml:space="preserve"> Бизнес-карты</w:t>
      </w:r>
      <w:r>
        <w:t xml:space="preserve">. Под Держателем также понимается ИП, в </w:t>
      </w:r>
      <w:r>
        <w:t xml:space="preserve">т.ч</w:t>
      </w:r>
      <w:r>
        <w:t xml:space="preserve">. ИП-глава КФХ, если Бизнес-карта выпущена непосредственно на имя ИП, в </w:t>
      </w:r>
      <w:r>
        <w:t xml:space="preserve">т.ч</w:t>
      </w:r>
      <w:r>
        <w:t xml:space="preserve">. ИП-главы КФХ.</w:t>
      </w:r>
      <w:r/>
    </w:p>
    <w:p>
      <w:pPr>
        <w:contextualSpacing/>
        <w:ind w:firstLine="709"/>
        <w:jc w:val="both"/>
        <w:tabs>
          <w:tab w:val="left" w:pos="0" w:leader="none"/>
          <w:tab w:val="left" w:pos="1276" w:leader="none"/>
          <w:tab w:val="left" w:pos="1418" w:leader="none"/>
        </w:tabs>
        <w:rPr>
          <w:rFonts w:eastAsia="Calibri"/>
        </w:rPr>
      </w:pPr>
      <w:r>
        <w:rPr>
          <w:rFonts w:cs="Tahoma"/>
          <w:b/>
          <w:shd w:val="clear" w:color="auto" w:fill="ffffff"/>
        </w:rPr>
        <w:t xml:space="preserve">Договор</w:t>
      </w:r>
      <w:r>
        <w:rPr>
          <w:rFonts w:eastAsia="Calibri"/>
          <w:b/>
          <w:shd w:val="clear" w:color="auto" w:fill="ffffff"/>
          <w:lang w:eastAsia="en-US"/>
        </w:rPr>
        <w:t xml:space="preserve"> о выпуске и обслуживании Бизнес-карты к расчетному счету </w:t>
      </w:r>
      <w:r>
        <w:rPr>
          <w:rFonts w:eastAsia="Calibri"/>
          <w:b/>
          <w:lang w:eastAsia="en-US"/>
        </w:rPr>
        <w:t xml:space="preserve">в рамках Единого сервисного договора</w:t>
      </w:r>
      <w:r>
        <w:rPr>
          <w:rFonts w:eastAsia="Calibri"/>
          <w:b/>
          <w:shd w:val="clear" w:color="auto" w:fill="ffffff"/>
          <w:lang w:eastAsia="en-US"/>
        </w:rPr>
        <w:t xml:space="preserve"> (далее – Договор)</w:t>
      </w:r>
      <w:r>
        <w:rPr>
          <w:rFonts w:eastAsia="Calibri" w:cs="Tahoma"/>
          <w:b/>
          <w:shd w:val="clear" w:color="auto" w:fill="ffffff"/>
        </w:rPr>
        <w:t xml:space="preserve"> – </w:t>
      </w:r>
      <w:r>
        <w:rPr>
          <w:rFonts w:eastAsia="Calibri" w:cs="Tahoma"/>
          <w:shd w:val="clear" w:color="auto" w:fill="ffffff"/>
        </w:rPr>
        <w:t xml:space="preserve">договор присоединения, заключенный в соответствии со статьей 428 Гражданского кодекса Российской Федерации между Клиентом и Банком путем присоединения Клиента к настоящим Условиям выпуска и обслуживания бизнес-карт АО «</w:t>
      </w:r>
      <w:r>
        <w:rPr>
          <w:rFonts w:eastAsia="Calibri" w:cs="Tahoma"/>
          <w:shd w:val="clear" w:color="auto" w:fill="ffffff"/>
        </w:rPr>
        <w:t xml:space="preserve">Россельхозбанк</w:t>
      </w:r>
      <w:r>
        <w:rPr>
          <w:rFonts w:eastAsia="Calibri" w:cs="Tahoma"/>
          <w:shd w:val="clear" w:color="auto" w:fill="ffffff"/>
        </w:rPr>
        <w:t xml:space="preserve">» к расчетному счету </w:t>
      </w:r>
      <w:r>
        <w:rPr>
          <w:rFonts w:eastAsia="Calibri"/>
          <w:bCs/>
          <w:color w:val="000000"/>
        </w:rPr>
        <w:t xml:space="preserve">в рамках Единого сервисного договора </w:t>
      </w:r>
      <w:r>
        <w:rPr>
          <w:rFonts w:eastAsia="Calibri"/>
        </w:rPr>
        <w:t xml:space="preserve">одним из следующих способов по выбору Клиента:</w:t>
      </w:r>
      <w:r>
        <w:rPr>
          <w:rFonts w:eastAsia="Calibri"/>
        </w:rPr>
      </w:r>
      <w:r>
        <w:rPr>
          <w:rFonts w:eastAsia="Calibri"/>
        </w:rPr>
      </w:r>
    </w:p>
    <w:p>
      <w:pPr>
        <w:ind w:firstLine="709"/>
        <w:jc w:val="both"/>
        <w:tabs>
          <w:tab w:val="left" w:pos="1134" w:leader="none"/>
        </w:tabs>
      </w:pPr>
      <w:r>
        <w:t xml:space="preserve">- путем подписания Заявления о присоединении к Условиям на бумажном носителе в Банке;</w:t>
      </w:r>
      <w:r/>
    </w:p>
    <w:p>
      <w:pPr>
        <w:ind w:firstLine="709"/>
        <w:jc w:val="both"/>
        <w:rPr>
          <w:rFonts w:eastAsia="Calibri"/>
          <w:lang w:eastAsia="en-US"/>
        </w:rPr>
        <w:outlineLvl w:val="0"/>
      </w:pPr>
      <w:r>
        <w:t xml:space="preserve">- путем подписания электронной подписью </w:t>
      </w:r>
      <w:r>
        <w:rPr>
          <w:rFonts w:eastAsia="Calibri"/>
          <w:lang w:eastAsia="en-US"/>
        </w:rPr>
        <w:t xml:space="preserve">(ЭП) ЕИО Клиента (самого Клиента) Заявления о п</w:t>
      </w:r>
      <w:r>
        <w:t xml:space="preserve">рисоединении к Условиям </w:t>
      </w:r>
      <w:r>
        <w:rPr>
          <w:rFonts w:eastAsia="Calibri"/>
          <w:lang w:eastAsia="en-US"/>
        </w:rPr>
        <w:t xml:space="preserve">с заполненными данными, необходимыми для заключения Договора</w:t>
      </w:r>
      <w:r>
        <w:t xml:space="preserve"> в виде формализованного электронного документа в ИС Свой Бизнес</w:t>
      </w:r>
      <w:r>
        <w:rPr>
          <w:vertAlign w:val="superscript"/>
        </w:rPr>
        <w:footnoteReference w:id="2"/>
      </w:r>
      <w:r>
        <w:t xml:space="preserve">.</w:t>
      </w:r>
      <w:r>
        <w:rPr>
          <w:rFonts w:eastAsia="Calibri"/>
          <w:lang w:eastAsia="en-US"/>
        </w:rPr>
      </w:r>
      <w:r>
        <w:rPr>
          <w:rFonts w:eastAsia="Calibri"/>
          <w:lang w:eastAsia="en-US"/>
        </w:rPr>
      </w:r>
    </w:p>
    <w:p>
      <w:pPr>
        <w:pStyle w:val="1638"/>
      </w:pPr>
      <w:r>
        <w:rPr>
          <w:b/>
        </w:rPr>
        <w:t xml:space="preserve">Договор банковского счета (Договор РКО)</w:t>
      </w:r>
      <w:r>
        <w:t xml:space="preserve"> – договор, заключенный между Клиентом и Банком, и состоящий из Условий открытия банковских счетов и расчетно-кассового обслуживания клиента в АО «</w:t>
      </w:r>
      <w:r>
        <w:t xml:space="preserve">Россельхозбанк</w:t>
      </w:r>
      <w:r>
        <w:t xml:space="preserve">» и Заявления о присоединении </w:t>
      </w:r>
      <w:r>
        <w:br/>
        <w:t xml:space="preserve">к Единому сервисному договору/Заявления о присоединении к Условиям открытия банковских счетов и расчетно-кассового обслуживания клиента в АО «</w:t>
      </w:r>
      <w:r>
        <w:t xml:space="preserve">Россельхозбанк</w:t>
      </w:r>
      <w:r>
        <w:t xml:space="preserve">».</w:t>
      </w:r>
      <w:r/>
    </w:p>
    <w:p>
      <w:pPr>
        <w:ind w:firstLine="709"/>
        <w:jc w:val="both"/>
      </w:pPr>
      <w:r>
        <w:rPr>
          <w:b/>
        </w:rPr>
        <w:t xml:space="preserve">Договор о ДБО</w:t>
      </w:r>
      <w:r>
        <w:t xml:space="preserve"> </w:t>
      </w:r>
      <w:r>
        <w:rPr>
          <w:b/>
        </w:rPr>
        <w:t xml:space="preserve">ЮЛ (ИС Свой Бизнес)</w:t>
      </w:r>
      <w:r>
        <w:t xml:space="preserve"> </w:t>
      </w:r>
      <w:r>
        <w:rPr>
          <w:b/>
        </w:rPr>
        <w:t xml:space="preserve">-</w:t>
      </w:r>
      <w:r>
        <w:t xml:space="preserve"> договор о дистанционном банковском обслуживании с использованием информационной системы «Цифровой канал обслуживания юридических лиц «Свой Бизнес», заключенный между Клиентом и Банком. </w:t>
      </w:r>
      <w:r/>
    </w:p>
    <w:p>
      <w:pPr>
        <w:pStyle w:val="1638"/>
      </w:pPr>
      <w:r>
        <w:rPr>
          <w:b/>
        </w:rPr>
        <w:t xml:space="preserve">Документы по операциям, совершенным с использованием Бизнес-карты – </w:t>
      </w:r>
      <w:r>
        <w:t xml:space="preserve">документы, </w:t>
      </w:r>
      <w:r>
        <w:rPr>
          <w:lang w:val="en-US"/>
        </w:rPr>
        <w:t xml:space="preserve">c</w:t>
      </w:r>
      <w:r>
        <w:t xml:space="preserve">оставленные при совершении операции с использованием платежной карты </w:t>
      </w:r>
      <w:r>
        <w:br/>
        <w:t xml:space="preserve">на бумажном носителе и/или в электронной форме, являющиеся основанием для осуществления расчетов по указанным операциям и/или служащие подтверждением </w:t>
      </w:r>
      <w:r>
        <w:br/>
        <w:t xml:space="preserve">их совершения.</w:t>
      </w:r>
      <w:r/>
    </w:p>
    <w:p>
      <w:pPr>
        <w:pStyle w:val="1638"/>
      </w:pPr>
      <w:r>
        <w:rPr>
          <w:b/>
        </w:rPr>
        <w:t xml:space="preserve">Доступный остаток</w:t>
      </w:r>
      <w:r>
        <w:t xml:space="preserve"> – сумма, доступная на данный момент времени Держателю/Держателям для осуществления операций по Счету по данным Процессингового центра Банка.</w:t>
      </w:r>
      <w:r/>
    </w:p>
    <w:p>
      <w:pPr>
        <w:ind w:firstLine="709"/>
        <w:jc w:val="both"/>
        <w:tabs>
          <w:tab w:val="left" w:pos="1418" w:leader="none"/>
        </w:tabs>
        <w:rPr>
          <w:lang w:eastAsia="en-US"/>
        </w:rPr>
      </w:pPr>
      <w:r>
        <w:rPr>
          <w:b/>
          <w:lang w:eastAsia="en-US"/>
        </w:rPr>
        <w:t xml:space="preserve">Единый сервисный договор (ЕСД) </w:t>
      </w:r>
      <w:r>
        <w:rPr>
          <w:lang w:eastAsia="en-US"/>
        </w:rPr>
        <w:t xml:space="preserve">– договор о предоставлении банковских продуктов/услуг, состоящий из условий Един</w:t>
      </w:r>
      <w:r>
        <w:rPr>
          <w:lang w:eastAsia="en-US"/>
        </w:rPr>
        <w:t xml:space="preserve">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r>
        <w:rPr>
          <w:lang w:eastAsia="en-US"/>
        </w:rPr>
        <w:t xml:space="preserve">Россельхозбанк</w:t>
      </w:r>
      <w:r>
        <w:rPr>
          <w:lang w:eastAsia="en-US"/>
        </w:rPr>
        <w:t xml:space="preserve">» и Заявления </w:t>
      </w:r>
      <w:r>
        <w:rPr>
          <w:lang w:eastAsia="en-US"/>
        </w:rPr>
        <w:br/>
        <w:t xml:space="preserve">о присоединении к Единому сервисному договору.</w:t>
      </w:r>
      <w:r>
        <w:rPr>
          <w:lang w:eastAsia="en-US"/>
        </w:rPr>
      </w:r>
      <w:r>
        <w:rPr>
          <w:lang w:eastAsia="en-US"/>
        </w:rPr>
      </w:r>
    </w:p>
    <w:p>
      <w:pPr>
        <w:pStyle w:val="1638"/>
      </w:pPr>
      <w:r>
        <w:rPr>
          <w:b/>
        </w:rPr>
        <w:t xml:space="preserve">ЕИО Клиента</w:t>
      </w:r>
      <w:r>
        <w:t xml:space="preserve"> – единоличный исполнительный орган Клиента.</w:t>
      </w:r>
      <w:r/>
    </w:p>
    <w:p>
      <w:pPr>
        <w:ind w:firstLine="709"/>
        <w:jc w:val="both"/>
        <w:tabs>
          <w:tab w:val="left" w:pos="426" w:leader="none"/>
        </w:tabs>
        <w:rPr>
          <w:highlight w:val="none"/>
        </w:rPr>
      </w:pPr>
      <w:r>
        <w:rPr>
          <w:b/>
        </w:rPr>
        <w:t xml:space="preserve">Задолженность – </w:t>
      </w:r>
      <w:r>
        <w:t xml:space="preserve">задолженность Клиента перед Банком, возникшая</w:t>
      </w:r>
      <w:r>
        <w:rPr>
          <w:b/>
        </w:rPr>
        <w:t xml:space="preserve"> </w:t>
      </w:r>
      <w:r>
        <w:t xml:space="preserve">в результате совершения Держателем расходных операций с использованием Бизнес-карты/ее реквизитов, сумма которых превысила остаток денежных средств на Счете Клиента.</w:t>
      </w:r>
      <w:r>
        <w:rPr>
          <w:highlight w:val="none"/>
        </w:rPr>
      </w:r>
      <w:r>
        <w:rPr>
          <w:highlight w:val="none"/>
        </w:rPr>
      </w:r>
    </w:p>
    <w:p>
      <w:pPr>
        <w:ind w:firstLine="709"/>
        <w:jc w:val="both"/>
        <w:tabs>
          <w:tab w:val="left" w:pos="426" w:leader="none"/>
        </w:tabs>
        <w:rPr>
          <w:highlight w:val="none"/>
        </w:rPr>
      </w:pPr>
      <w:r>
        <w:rPr>
          <w:b/>
          <w:bCs/>
          <w:highlight w:val="none"/>
        </w:rPr>
        <w:t xml:space="preserve">Зарегистрированный номер мобильного телефона Держателя </w:t>
      </w:r>
      <w:r>
        <w:rPr>
          <w:highlight w:val="none"/>
        </w:rPr>
        <w:t xml:space="preserve">- верифицированный номер мобильного телефона Держателя для получения SMS-уведомлений от Банка, в том числе получение 3-D паролей.</w:t>
      </w:r>
      <w:r>
        <w:rPr>
          <w:highlight w:val="none"/>
        </w:rPr>
      </w:r>
      <w:r>
        <w:rPr>
          <w:highlight w:val="none"/>
        </w:rPr>
      </w:r>
    </w:p>
    <w:p>
      <w:pPr>
        <w:ind w:firstLine="709"/>
        <w:jc w:val="both"/>
      </w:pPr>
      <w:r>
        <w:rPr>
          <w:b/>
        </w:rPr>
        <w:t xml:space="preserve">Заявление на отказ от </w:t>
      </w:r>
      <w:r>
        <w:rPr>
          <w:b/>
        </w:rPr>
        <w:t xml:space="preserve">перевыпуска</w:t>
      </w:r>
      <w:r>
        <w:rPr>
          <w:b/>
        </w:rPr>
        <w:t xml:space="preserve"> Бизнес-карты - </w:t>
      </w:r>
      <w:r>
        <w:t xml:space="preserve">заявление,</w:t>
      </w:r>
      <w:r>
        <w:rPr>
          <w:b/>
        </w:rPr>
        <w:t xml:space="preserve"> </w:t>
      </w:r>
      <w:r>
        <w:t xml:space="preserve">оформленное </w:t>
      </w:r>
      <w:r>
        <w:br/>
        <w:t xml:space="preserve">по типовой форме Банка и поданное Клиентом в Банк с целью отказа от автоматического </w:t>
      </w:r>
      <w:r>
        <w:t xml:space="preserve">перевыпуска</w:t>
      </w:r>
      <w:r>
        <w:t xml:space="preserve"> Бизнес-карты в связи со сроком ее окончания. </w:t>
      </w:r>
      <w:r/>
    </w:p>
    <w:p>
      <w:pPr>
        <w:ind w:firstLine="709"/>
        <w:jc w:val="both"/>
        <w:tabs>
          <w:tab w:val="left" w:pos="426" w:leader="none"/>
        </w:tabs>
        <w:rPr>
          <w:b/>
        </w:rPr>
      </w:pPr>
      <w:r>
        <w:rPr>
          <w:b/>
          <w:bCs/>
          <w:color w:val="000000"/>
        </w:rPr>
        <w:t xml:space="preserve">Заявление на отключение услуги «Корпоративный </w:t>
      </w:r>
      <w:r>
        <w:rPr>
          <w:b/>
          <w:bCs/>
          <w:color w:val="000000"/>
          <w:lang w:val="en-US"/>
        </w:rPr>
        <w:t xml:space="preserve">SMS</w:t>
      </w:r>
      <w:r>
        <w:rPr>
          <w:b/>
          <w:bCs/>
          <w:color w:val="000000"/>
        </w:rPr>
        <w:t xml:space="preserve">-сервис» - </w:t>
      </w:r>
      <w:r>
        <w:t xml:space="preserve">заявление, оформляемое по типовой форме Банка.</w:t>
      </w:r>
      <w:r>
        <w:rPr>
          <w:b/>
        </w:rPr>
      </w:r>
      <w:r>
        <w:rPr>
          <w:b/>
        </w:rPr>
      </w:r>
    </w:p>
    <w:p>
      <w:pPr>
        <w:ind w:firstLine="709"/>
        <w:jc w:val="both"/>
        <w:tabs>
          <w:tab w:val="left" w:pos="426" w:leader="none"/>
        </w:tabs>
        <w:rPr>
          <w:b/>
        </w:rPr>
      </w:pPr>
      <w:r>
        <w:rPr>
          <w:b/>
        </w:rPr>
        <w:t xml:space="preserve">Заявление на получение Бизнес-карты </w:t>
      </w:r>
      <w:r>
        <w:rPr>
          <w:b/>
          <w:bCs/>
          <w:color w:val="000000"/>
        </w:rPr>
        <w:t xml:space="preserve">в рамках Единого сервисного договора</w:t>
      </w:r>
      <w:r>
        <w:rPr>
          <w:b/>
        </w:rPr>
        <w:t xml:space="preserve"> – </w:t>
      </w:r>
      <w:r>
        <w:t xml:space="preserve">Заявление на получение бизнес-карты АО «</w:t>
      </w:r>
      <w:r>
        <w:t xml:space="preserve">Россельхозбанк</w:t>
      </w:r>
      <w:r>
        <w:t xml:space="preserve">», оформляемое по типовой форме Банка.</w:t>
      </w:r>
      <w:r>
        <w:rPr>
          <w:b/>
        </w:rPr>
      </w:r>
      <w:r>
        <w:rPr>
          <w:b/>
        </w:rPr>
      </w:r>
    </w:p>
    <w:p>
      <w:pPr>
        <w:ind w:firstLine="709"/>
        <w:jc w:val="both"/>
        <w:tabs>
          <w:tab w:val="left" w:pos="426" w:leader="none"/>
        </w:tabs>
        <w:rPr>
          <w:bCs/>
          <w:color w:val="000000"/>
        </w:rPr>
      </w:pPr>
      <w:r>
        <w:rPr>
          <w:b/>
        </w:rPr>
        <w:t xml:space="preserve">Заявление о присоединении к Условиям </w:t>
      </w:r>
      <w:r>
        <w:t xml:space="preserve">– </w:t>
      </w:r>
      <w:r>
        <w:rPr>
          <w:bCs/>
          <w:color w:val="000000"/>
        </w:rPr>
        <w:t xml:space="preserve">Заявление о присоединении к Условиям выпуска и обслуживания бизнес-карт АО «</w:t>
      </w:r>
      <w:r>
        <w:rPr>
          <w:bCs/>
          <w:color w:val="000000"/>
        </w:rPr>
        <w:t xml:space="preserve">Россельхозбанк</w:t>
      </w:r>
      <w:r>
        <w:rPr>
          <w:bCs/>
          <w:color w:val="000000"/>
        </w:rPr>
        <w:t xml:space="preserve">» к расчетному счету и выпуска Бизнес-карт в рамках Единого сервисного договора, оформляемое по типовой форме Банка.</w:t>
      </w:r>
      <w:r>
        <w:rPr>
          <w:bCs/>
          <w:color w:val="000000"/>
        </w:rPr>
      </w:r>
      <w:r>
        <w:rPr>
          <w:bCs/>
          <w:color w:val="000000"/>
        </w:rPr>
      </w:r>
    </w:p>
    <w:p>
      <w:pPr>
        <w:pStyle w:val="1638"/>
        <w:rPr>
          <w:b/>
        </w:rPr>
      </w:pPr>
      <w:r>
        <w:rPr>
          <w:b/>
        </w:rPr>
        <w:t xml:space="preserve">Идентификация</w:t>
      </w:r>
      <w:r>
        <w:t xml:space="preserve"> – совокупность мероприятий по установлению определенных законодательством Российской Федерации сведений о клиентах, их представителях, выгодоприобретателях, </w:t>
      </w:r>
      <w:r>
        <w:t xml:space="preserve">бенефициарных</w:t>
      </w:r>
      <w:r>
        <w:t xml:space="preserve">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r>
        <w:rPr>
          <w:b/>
        </w:rPr>
      </w:r>
      <w:r>
        <w:rPr>
          <w:b/>
        </w:rPr>
      </w:r>
    </w:p>
    <w:p>
      <w:pPr>
        <w:pStyle w:val="1638"/>
      </w:pPr>
      <w:r>
        <w:rPr>
          <w:b/>
        </w:rPr>
        <w:t xml:space="preserve">Информационно-платежный терминал (ИПТ) – </w:t>
      </w:r>
      <w:r>
        <w:t xml:space="preserve">устройство для осуществления наличных и безналичных расчетов в автоматическом режиме (без участия уполномоченного лица кредитной организации, осуществляющей наличные и безналичные денежные расчеты).</w:t>
      </w:r>
      <w:r/>
    </w:p>
    <w:p>
      <w:pPr>
        <w:pStyle w:val="1638"/>
        <w:rPr>
          <w:b/>
        </w:rPr>
      </w:pPr>
      <w:r>
        <w:rPr>
          <w:b/>
        </w:rPr>
        <w:t xml:space="preserve">ИС Свой Бизнес</w:t>
      </w:r>
      <w:r>
        <w:t xml:space="preserve"> – информационная система «Цифровой канал обслуживания ю</w:t>
      </w:r>
      <w:r>
        <w:t xml:space="preserve">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w:t>
      </w:r>
      <w:r>
        <w:t xml:space="preserve">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w:t>
      </w:r>
      <w:r>
        <w:t xml:space="preserve">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b/>
        </w:rPr>
      </w:r>
      <w:r>
        <w:rPr>
          <w:b/>
        </w:rPr>
      </w:r>
    </w:p>
    <w:p>
      <w:pPr>
        <w:pStyle w:val="1638"/>
      </w:pPr>
      <w:r>
        <w:rPr>
          <w:b/>
        </w:rPr>
        <w:t xml:space="preserve">Клиент – </w:t>
      </w:r>
      <w:r>
        <w:t xml:space="preserve">резидент Российской Федерации, юридическое лицо (за исключением кредитных организаций)/индивидуальный предприниматель/физическое лицо, занимающееся в установленном законодательством Российской Федерации порядке частной практикой, заключившее Договор. </w:t>
      </w:r>
      <w:r/>
    </w:p>
    <w:p>
      <w:pPr>
        <w:pStyle w:val="1638"/>
        <w:rPr>
          <w:highlight w:val="none"/>
        </w:rPr>
      </w:pPr>
      <w:r>
        <w:rPr>
          <w:b/>
        </w:rPr>
        <w:t xml:space="preserve">Мобильный телефон</w:t>
      </w:r>
      <w:r>
        <w:t xml:space="preserve"> – абонентское устройство мобильной связи, </w:t>
      </w:r>
      <w:r>
        <w:rPr>
          <w:bCs/>
          <w:color w:val="000000"/>
        </w:rPr>
        <w:t xml:space="preserve">подключенное </w:t>
      </w:r>
      <w:r>
        <w:rPr>
          <w:bCs/>
          <w:color w:val="000000"/>
        </w:rPr>
        <w:br/>
        <w:t xml:space="preserve">к услугам российских операторов мобильной связи (GSM-операторов), </w:t>
      </w:r>
      <w:r>
        <w:t xml:space="preserve">используемое Держателем на законных основаниях, в том числе с согласия лица, заключившего договор </w:t>
      </w:r>
      <w:r>
        <w:br/>
        <w:t xml:space="preserve">с оператором связи на оказание услуг связи по данному номеру. Держатель самостоятельно обеспечивает работоспособность, сохранность мобильного телефона, а также поддержку функции получения SMS-сообщений и подписку на услугу получения SMS-сообщений </w:t>
      </w:r>
      <w:r>
        <w:br/>
        <w:t xml:space="preserve">у оператора мобильной связи.</w:t>
      </w:r>
      <w:r>
        <w:rPr>
          <w:highlight w:val="none"/>
        </w:rPr>
      </w:r>
      <w:r>
        <w:rPr>
          <w:highlight w:val="none"/>
        </w:rPr>
      </w:r>
    </w:p>
    <w:p>
      <w:pPr>
        <w:ind w:firstLine="709"/>
        <w:jc w:val="both"/>
      </w:pPr>
      <w:r>
        <w:rPr>
          <w:b/>
        </w:rPr>
        <w:t xml:space="preserve">Мобильное</w:t>
      </w:r>
      <w:r>
        <w:rPr>
          <w:b/>
        </w:rPr>
        <w:t xml:space="preserve"> приложение</w:t>
      </w:r>
      <w:r>
        <w:rPr>
          <w:b/>
        </w:rPr>
        <w:t xml:space="preserve"> </w:t>
      </w:r>
      <w:r>
        <w:rPr>
          <w:rStyle w:val="1650"/>
          <w:b/>
          <w:vertAlign w:val="baseline"/>
        </w:rPr>
        <w:t xml:space="preserve">Mir Pay</w:t>
      </w:r>
      <w:r>
        <w:rPr>
          <w:rStyle w:val="1650"/>
          <w:b/>
        </w:rPr>
        <w:footnoteReference w:id="3"/>
      </w:r>
      <w:r>
        <w:rPr>
          <w:b/>
        </w:rPr>
        <w:t xml:space="preserve"> </w:t>
      </w:r>
      <w:r>
        <w:t xml:space="preserve">–</w:t>
      </w:r>
      <w:r>
        <w:rPr>
          <w:b/>
        </w:rPr>
        <w:t xml:space="preserve"> </w:t>
      </w:r>
      <w:r>
        <w:rPr>
          <w:b w:val="0"/>
          <w:bCs w:val="0"/>
        </w:rPr>
        <w:t xml:space="preserve">программное обеспечение, </w:t>
      </w:r>
      <w:r>
        <w:t xml:space="preserve">предоставляемое Поставщиком</w:t>
      </w:r>
      <w:r>
        <w:t xml:space="preserve">,</w:t>
      </w:r>
      <w:r>
        <w:t xml:space="preserve"> на подключенном к информаци</w:t>
      </w:r>
      <w:r>
        <w:t xml:space="preserve">онно-телекоммуникационной сети </w:t>
      </w:r>
      <w:r>
        <w:t xml:space="preserve">«</w:t>
      </w:r>
      <w:r>
        <w:t xml:space="preserve">Интернет</w:t>
      </w:r>
      <w:r>
        <w:t xml:space="preserve">»</w:t>
      </w:r>
      <w:r>
        <w:t xml:space="preserve"> </w:t>
      </w:r>
      <w:r>
        <w:t xml:space="preserve">Т</w:t>
      </w:r>
      <w:r>
        <w:t xml:space="preserve">ехническом устройстве</w:t>
      </w:r>
      <w:r>
        <w:t xml:space="preserve">, позволяющее </w:t>
      </w:r>
      <w:r>
        <w:t xml:space="preserve">Держателю</w:t>
      </w:r>
      <w:r>
        <w:t xml:space="preserve"> Бизнес-карты</w:t>
      </w:r>
      <w:r>
        <w:t xml:space="preserve"> составлять и передавать в Банк распоряжения в целях осуществления перевода денежных средств с использованием </w:t>
      </w:r>
      <w:r>
        <w:t xml:space="preserve">Токена </w:t>
      </w:r>
      <w:r>
        <w:t xml:space="preserve">Бизнес-карты</w:t>
      </w:r>
      <w:r>
        <w:t xml:space="preserve">.</w:t>
      </w:r>
      <w:r>
        <w:t xml:space="preserve"> Функциональные возможности Мобильного приложения Mir Pay, условия его использования и  порядок предоставления Держателю прав на использование Мобильного приложения Mir Pay определяются Акционерным обществом «Национальная система платежных карт». </w:t>
      </w:r>
      <w:r>
        <w:t xml:space="preserve">Мобильное приложение Mir Pay является платежным приложением в терминологии </w:t>
      </w:r>
      <w:r>
        <w:rPr>
          <w:highlight w:val="none"/>
        </w:rPr>
        <w:t xml:space="preserve">Федерального закона № 161-ФЗ.</w:t>
      </w:r>
      <w:r/>
    </w:p>
    <w:p>
      <w:pPr>
        <w:pStyle w:val="1638"/>
      </w:pPr>
      <w:r>
        <w:rPr>
          <w:b/>
        </w:rPr>
        <w:t xml:space="preserve">Неперсонифицированная</w:t>
      </w:r>
      <w:r>
        <w:rPr>
          <w:b/>
        </w:rPr>
        <w:t xml:space="preserve"> карта</w:t>
      </w:r>
      <w:r>
        <w:t xml:space="preserve"> – Бизнес-карта АО</w:t>
      </w:r>
      <w:r>
        <w:rPr>
          <w:lang w:val="en-US"/>
        </w:rPr>
        <w:t xml:space="preserve"> </w:t>
      </w:r>
      <w:r>
        <w:t xml:space="preserve">«</w:t>
      </w:r>
      <w:r>
        <w:t xml:space="preserve">Россельхозбанк</w:t>
      </w:r>
      <w:r>
        <w:t xml:space="preserve">» МИР Бизнес моментальная, МИР Бизнес ФЕРМЕР моментальная, </w:t>
      </w:r>
      <w:r>
        <w:t xml:space="preserve">UnionPay</w:t>
      </w:r>
      <w:r>
        <w:t xml:space="preserve"> </w:t>
      </w:r>
      <w:r>
        <w:t xml:space="preserve">Business</w:t>
      </w:r>
      <w:r>
        <w:t xml:space="preserve"> </w:t>
      </w:r>
      <w:r>
        <w:t xml:space="preserve">Instant</w:t>
      </w:r>
      <w:r>
        <w:t xml:space="preserve"> </w:t>
      </w:r>
      <w:r>
        <w:t xml:space="preserve">Issue</w:t>
      </w:r>
      <w:r>
        <w:t xml:space="preserve">, </w:t>
      </w:r>
      <w:r>
        <w:t xml:space="preserve">UnionPay</w:t>
      </w:r>
      <w:r>
        <w:t xml:space="preserve"> </w:t>
      </w:r>
      <w:r>
        <w:t xml:space="preserve">Business</w:t>
      </w:r>
      <w:r>
        <w:t xml:space="preserve"> FERMER </w:t>
      </w:r>
      <w:r>
        <w:t xml:space="preserve">Instant</w:t>
      </w:r>
      <w:r>
        <w:t xml:space="preserve"> </w:t>
      </w:r>
      <w:r>
        <w:t xml:space="preserve">Issue</w:t>
      </w:r>
      <w:r>
        <w:t xml:space="preserve">, </w:t>
      </w:r>
      <w:r>
        <w:rPr>
          <w:lang w:val="en-US"/>
        </w:rPr>
        <w:t xml:space="preserve">Business</w:t>
      </w:r>
      <w:r>
        <w:t xml:space="preserve"> </w:t>
      </w:r>
      <w:r>
        <w:rPr>
          <w:lang w:val="en-US"/>
        </w:rPr>
        <w:t xml:space="preserve">Instant</w:t>
      </w:r>
      <w:r>
        <w:t xml:space="preserve"> </w:t>
      </w:r>
      <w:r>
        <w:rPr>
          <w:lang w:val="en-US"/>
        </w:rPr>
        <w:t xml:space="preserve">Issue</w:t>
      </w:r>
      <w:r>
        <w:t xml:space="preserve"> (</w:t>
      </w:r>
      <w:r>
        <w:rPr>
          <w:lang w:val="en-US"/>
        </w:rPr>
        <w:t xml:space="preserve">M</w:t>
      </w:r>
      <w:r>
        <w:t xml:space="preserve">), </w:t>
      </w:r>
      <w:r>
        <w:rPr>
          <w:lang w:val="en-US"/>
        </w:rPr>
        <w:t xml:space="preserve">Business</w:t>
      </w:r>
      <w:r>
        <w:t xml:space="preserve"> </w:t>
      </w:r>
      <w:r>
        <w:rPr>
          <w:lang w:val="en-US"/>
        </w:rPr>
        <w:t xml:space="preserve">Instant</w:t>
      </w:r>
      <w:r>
        <w:t xml:space="preserve"> </w:t>
      </w:r>
      <w:r>
        <w:rPr>
          <w:lang w:val="en-US"/>
        </w:rPr>
        <w:t xml:space="preserve">Issue</w:t>
      </w:r>
      <w:r>
        <w:t xml:space="preserve"> (</w:t>
      </w:r>
      <w:r>
        <w:rPr>
          <w:lang w:val="en-US"/>
        </w:rPr>
        <w:t xml:space="preserve">B</w:t>
      </w:r>
      <w:r>
        <w:t xml:space="preserve">), </w:t>
      </w:r>
      <w:r>
        <w:rPr>
          <w:bCs/>
          <w:lang w:val="en-US"/>
        </w:rPr>
        <w:t xml:space="preserve">Business</w:t>
      </w:r>
      <w:r>
        <w:rPr>
          <w:bCs/>
        </w:rPr>
        <w:t xml:space="preserve"> </w:t>
      </w:r>
      <w:r>
        <w:rPr>
          <w:bCs/>
          <w:lang w:val="en-US"/>
        </w:rPr>
        <w:t xml:space="preserve">FERMER</w:t>
      </w:r>
      <w:r>
        <w:rPr>
          <w:bCs/>
        </w:rPr>
        <w:t xml:space="preserve"> </w:t>
      </w:r>
      <w:r>
        <w:rPr>
          <w:bCs/>
          <w:lang w:val="en-US"/>
        </w:rPr>
        <w:t xml:space="preserve">Instant</w:t>
      </w:r>
      <w:r>
        <w:rPr>
          <w:bCs/>
        </w:rPr>
        <w:t xml:space="preserve"> </w:t>
      </w:r>
      <w:r>
        <w:rPr>
          <w:bCs/>
          <w:lang w:val="en-US"/>
        </w:rPr>
        <w:t xml:space="preserve">Issue</w:t>
      </w:r>
      <w:r>
        <w:rPr>
          <w:bCs/>
        </w:rPr>
        <w:t xml:space="preserve"> </w:t>
      </w:r>
      <w:r>
        <w:t xml:space="preserve">(</w:t>
      </w:r>
      <w:r>
        <w:rPr>
          <w:lang w:val="en-US"/>
        </w:rPr>
        <w:t xml:space="preserve">M</w:t>
      </w:r>
      <w:r>
        <w:t xml:space="preserve">)</w:t>
      </w:r>
      <w:r>
        <w:rPr>
          <w:bCs/>
        </w:rPr>
        <w:t xml:space="preserve">, </w:t>
      </w:r>
      <w:r>
        <w:rPr>
          <w:bCs/>
          <w:lang w:val="en-US"/>
        </w:rPr>
        <w:t xml:space="preserve">Business</w:t>
      </w:r>
      <w:r>
        <w:rPr>
          <w:bCs/>
        </w:rPr>
        <w:t xml:space="preserve"> </w:t>
      </w:r>
      <w:r>
        <w:rPr>
          <w:bCs/>
          <w:lang w:val="en-US"/>
        </w:rPr>
        <w:t xml:space="preserve">FERMER</w:t>
      </w:r>
      <w:r>
        <w:rPr>
          <w:bCs/>
        </w:rPr>
        <w:t xml:space="preserve"> </w:t>
      </w:r>
      <w:r>
        <w:rPr>
          <w:bCs/>
          <w:lang w:val="en-US"/>
        </w:rPr>
        <w:t xml:space="preserve">Instant</w:t>
      </w:r>
      <w:r>
        <w:rPr>
          <w:bCs/>
        </w:rPr>
        <w:t xml:space="preserve"> </w:t>
      </w:r>
      <w:r>
        <w:rPr>
          <w:bCs/>
          <w:lang w:val="en-US"/>
        </w:rPr>
        <w:t xml:space="preserve">Issue</w:t>
      </w:r>
      <w:r>
        <w:rPr>
          <w:bCs/>
        </w:rPr>
        <w:t xml:space="preserve"> </w:t>
      </w:r>
      <w:r>
        <w:t xml:space="preserve">(</w:t>
      </w:r>
      <w:r>
        <w:rPr>
          <w:lang w:val="en-US"/>
        </w:rPr>
        <w:t xml:space="preserve">B</w:t>
      </w:r>
      <w:r>
        <w:t xml:space="preserve">), на лицевой стороне которой вместо наименования Клиента, имени и фамилии Держателя наносится специальный идентификационный номер.</w:t>
      </w:r>
      <w:r/>
    </w:p>
    <w:p>
      <w:pPr>
        <w:pStyle w:val="1638"/>
        <w:rPr>
          <w:b/>
          <w:bCs/>
        </w:rPr>
      </w:pPr>
      <w:r>
        <w:rPr>
          <w:b/>
        </w:rPr>
        <w:t xml:space="preserve">Одноразовый пароль</w:t>
      </w:r>
      <w:r>
        <w:t xml:space="preserve"> – </w:t>
      </w:r>
      <w:r>
        <w:rPr>
          <w:rFonts w:ascii="Times New Roman" w:hAnsi="Times New Roman" w:eastAsia="Times New Roman" w:cs="Times New Roman"/>
          <w:sz w:val="24"/>
          <w:szCs w:val="24"/>
        </w:rPr>
        <w:t xml:space="preserve">комбинация символов,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передаваемая Банком на зарегистрированный номер </w:t>
      </w:r>
      <w:r>
        <w:rPr>
          <w:rFonts w:ascii="Times New Roman" w:hAnsi="Times New Roman" w:eastAsia="Times New Roman" w:cs="Times New Roman"/>
          <w:sz w:val="24"/>
          <w:szCs w:val="24"/>
        </w:rPr>
        <w:t xml:space="preserve">мобильного </w:t>
      </w:r>
      <w:r>
        <w:rPr>
          <w:rFonts w:ascii="Times New Roman" w:hAnsi="Times New Roman" w:eastAsia="Times New Roman" w:cs="Times New Roman"/>
          <w:sz w:val="24"/>
          <w:szCs w:val="24"/>
        </w:rPr>
        <w:t xml:space="preserve">телефона Держателя</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при </w:t>
      </w:r>
      <w:r>
        <w:rPr>
          <w:rFonts w:ascii="Times New Roman" w:hAnsi="Times New Roman" w:eastAsia="Times New Roman" w:cs="Times New Roman"/>
          <w:sz w:val="24"/>
          <w:szCs w:val="24"/>
        </w:rPr>
        <w:t xml:space="preserve">инициировании</w:t>
      </w:r>
      <w:r>
        <w:rPr>
          <w:rFonts w:ascii="Times New Roman" w:hAnsi="Times New Roman" w:eastAsia="Times New Roman" w:cs="Times New Roman"/>
          <w:sz w:val="24"/>
          <w:szCs w:val="24"/>
        </w:rPr>
        <w:t xml:space="preserve"> Держателем </w:t>
      </w:r>
      <w:r>
        <w:rPr>
          <w:rFonts w:ascii="Times New Roman" w:hAnsi="Times New Roman" w:eastAsia="Times New Roman" w:cs="Times New Roman"/>
          <w:sz w:val="24"/>
          <w:szCs w:val="24"/>
        </w:rPr>
        <w:t xml:space="preserve"> Бизнес-карты</w:t>
      </w:r>
      <w:r>
        <w:rPr>
          <w:rFonts w:ascii="Times New Roman" w:hAnsi="Times New Roman" w:eastAsia="Times New Roman" w:cs="Times New Roman"/>
          <w:sz w:val="24"/>
          <w:szCs w:val="24"/>
        </w:rPr>
        <w:t xml:space="preserve"> создания Токена</w:t>
      </w:r>
      <w:r>
        <w:rPr>
          <w:rFonts w:ascii="Times New Roman" w:hAnsi="Times New Roman" w:eastAsia="Times New Roman" w:cs="Times New Roman"/>
          <w:sz w:val="24"/>
          <w:szCs w:val="24"/>
        </w:rPr>
        <w:t xml:space="preserve"> в </w:t>
      </w:r>
      <w:r>
        <w:rPr>
          <w:rFonts w:ascii="Times New Roman" w:hAnsi="Times New Roman" w:eastAsia="Times New Roman" w:cs="Times New Roman"/>
          <w:sz w:val="24"/>
          <w:szCs w:val="24"/>
        </w:rPr>
        <w:t xml:space="preserve">Мобильном </w:t>
      </w:r>
      <w:r>
        <w:rPr>
          <w:rFonts w:ascii="Times New Roman" w:hAnsi="Times New Roman" w:eastAsia="Times New Roman" w:cs="Times New Roman"/>
          <w:sz w:val="24"/>
          <w:szCs w:val="24"/>
        </w:rPr>
        <w:t xml:space="preserve">приложении</w:t>
      </w:r>
      <w:r>
        <w:rPr>
          <w:rFonts w:ascii="Times New Roman" w:hAnsi="Times New Roman" w:eastAsia="Times New Roman" w:cs="Times New Roman"/>
          <w:sz w:val="24"/>
          <w:szCs w:val="24"/>
        </w:rPr>
        <w:t xml:space="preserve"> Mir Pay</w:t>
      </w:r>
      <w:r>
        <w:t xml:space="preserve">.</w:t>
      </w:r>
      <w:r>
        <w:rPr>
          <w:b/>
        </w:rPr>
        <w:t xml:space="preserve">Операция перевода</w:t>
      </w:r>
      <w:r>
        <w:t xml:space="preserve"> –</w:t>
      </w:r>
      <w:r>
        <w:rPr>
          <w:color w:val="000000"/>
        </w:rPr>
        <w:t xml:space="preserve"> операция безналичного перевода денежных средств </w:t>
      </w:r>
      <w:r>
        <w:rPr>
          <w:color w:val="000000"/>
        </w:rPr>
        <w:br/>
        <w:t xml:space="preserve">по номеру банковской карты с использованием Бизнес-карты/реквизитов Бизнес-карты.</w:t>
      </w:r>
      <w:r>
        <w:rPr>
          <w:b/>
        </w:rPr>
      </w:r>
      <w:r/>
    </w:p>
    <w:p>
      <w:pPr>
        <w:pStyle w:val="1638"/>
      </w:pPr>
      <w:r>
        <w:rPr>
          <w:b/>
        </w:rPr>
        <w:t xml:space="preserve">Памятка – </w:t>
      </w:r>
      <w:r>
        <w:t xml:space="preserve">Памятка Держателя бизнес-карты АО «</w:t>
      </w:r>
      <w:r>
        <w:t xml:space="preserve">Россельхозбанк</w:t>
      </w:r>
      <w:r>
        <w:t xml:space="preserve">», являющаяся Приложением 1 к настоящим Условиям и неотъемлемой частью Договора с Клиентом.</w:t>
      </w:r>
      <w:r/>
    </w:p>
    <w:p>
      <w:pPr>
        <w:pStyle w:val="1638"/>
      </w:pPr>
      <w:r>
        <w:rPr>
          <w:b/>
        </w:rPr>
        <w:t xml:space="preserve">Персонифицированная карта</w:t>
      </w:r>
      <w:r>
        <w:t xml:space="preserve"> – Бизнес-карта АО «</w:t>
      </w:r>
      <w:r>
        <w:t xml:space="preserve">Россельхозбанк</w:t>
      </w:r>
      <w:r>
        <w:t xml:space="preserve">» МИР Бизнес, МИР Бизнес ФЕРМЕР, </w:t>
      </w:r>
      <w:r>
        <w:rPr>
          <w:lang w:val="en-US"/>
        </w:rPr>
        <w:t xml:space="preserve">UnionPay</w:t>
      </w:r>
      <w:r>
        <w:t xml:space="preserve"> </w:t>
      </w:r>
      <w:r>
        <w:rPr>
          <w:lang w:val="en-US"/>
        </w:rPr>
        <w:t xml:space="preserve">Business</w:t>
      </w:r>
      <w:r>
        <w:t xml:space="preserve">, </w:t>
      </w:r>
      <w:r>
        <w:rPr>
          <w:lang w:val="en-US"/>
        </w:rPr>
        <w:t xml:space="preserve">UnionPay</w:t>
      </w:r>
      <w:r>
        <w:t xml:space="preserve"> </w:t>
      </w:r>
      <w:r>
        <w:rPr>
          <w:lang w:val="en-US"/>
        </w:rPr>
        <w:t xml:space="preserve">Business</w:t>
      </w:r>
      <w:r>
        <w:t xml:space="preserve"> </w:t>
      </w:r>
      <w:r>
        <w:rPr>
          <w:lang w:val="en-US"/>
        </w:rPr>
        <w:t xml:space="preserve">FERMER</w:t>
      </w:r>
      <w:r>
        <w:t xml:space="preserve">, </w:t>
      </w:r>
      <w:r>
        <w:t xml:space="preserve">Business</w:t>
      </w:r>
      <w:r>
        <w:t xml:space="preserve"> (M), </w:t>
      </w:r>
      <w:r>
        <w:t xml:space="preserve">Business</w:t>
      </w:r>
      <w:r>
        <w:t xml:space="preserve"> </w:t>
      </w:r>
      <w:r>
        <w:t xml:space="preserve">Preferred</w:t>
      </w:r>
      <w:r>
        <w:t xml:space="preserve"> (M), </w:t>
      </w:r>
      <w:r>
        <w:t xml:space="preserve">Business</w:t>
      </w:r>
      <w:r>
        <w:t xml:space="preserve"> (B), </w:t>
      </w:r>
      <w:r>
        <w:t xml:space="preserve">Business</w:t>
      </w:r>
      <w:r>
        <w:t xml:space="preserve"> FERMER (M), </w:t>
      </w:r>
      <w:r>
        <w:t xml:space="preserve">Business</w:t>
      </w:r>
      <w:r>
        <w:t xml:space="preserve"> FERMER (B), </w:t>
      </w:r>
      <w:r>
        <w:br/>
        <w:t xml:space="preserve">на лицевой стороне которой наносится наименование Клиента, имя и фамилия Держателя.</w:t>
      </w:r>
      <w:r/>
    </w:p>
    <w:p>
      <w:pPr>
        <w:pStyle w:val="1638"/>
      </w:pPr>
      <w:r>
        <w:rPr>
          <w:b/>
        </w:rPr>
        <w:t xml:space="preserve">ПИН</w:t>
      </w:r>
      <w:r>
        <w:t xml:space="preserve"> – персональный идентификационный номер, присваиваемый каждой Бизнес-карте (направляется Банком в </w:t>
      </w:r>
      <w:r>
        <w:rPr>
          <w:color w:val="000000"/>
          <w:lang w:val="en-US"/>
        </w:rPr>
        <w:t xml:space="preserve">SMS</w:t>
      </w:r>
      <w:r>
        <w:rPr>
          <w:color w:val="000000"/>
        </w:rPr>
        <w:t xml:space="preserve">-сообщении на верифицированный номер мобильного телефона Держателя</w:t>
      </w:r>
      <w:r>
        <w:t xml:space="preserve">), используемый для идентификации Держателя при совершении операций в банкоматах, ИПТ и электронных терминалах.</w:t>
      </w:r>
      <w:r/>
    </w:p>
    <w:p>
      <w:pPr>
        <w:ind w:firstLine="709"/>
        <w:jc w:val="both"/>
      </w:pPr>
      <w:r>
        <w:rPr>
          <w:b/>
        </w:rPr>
        <w:t xml:space="preserve">Письмо в Банк</w:t>
      </w:r>
      <w:r>
        <w:rPr>
          <w:b/>
          <w:vertAlign w:val="superscript"/>
        </w:rPr>
        <w:footnoteReference w:id="4"/>
      </w:r>
      <w:r>
        <w:t xml:space="preserve"> – создание Клиентом в системе ДБО сообщения работникам Банка </w:t>
      </w:r>
      <w:r>
        <w:br/>
        <w:t xml:space="preserve">в виде сообщения свободного формата или исходящего письма.</w:t>
      </w:r>
      <w:r/>
    </w:p>
    <w:p>
      <w:pPr>
        <w:ind w:firstLine="709"/>
        <w:jc w:val="both"/>
      </w:pPr>
      <w:r>
        <w:rPr>
          <w:b/>
        </w:rPr>
        <w:t xml:space="preserve">Поставщик </w:t>
      </w:r>
      <w:r>
        <w:t xml:space="preserve">–</w:t>
      </w:r>
      <w:r>
        <w:rPr>
          <w:b/>
        </w:rPr>
        <w:t xml:space="preserve"> </w:t>
      </w:r>
      <w:r>
        <w:rPr>
          <w:b w:val="0"/>
          <w:bCs w:val="0"/>
        </w:rPr>
        <w:t xml:space="preserve">А</w:t>
      </w:r>
      <w:r>
        <w:rPr>
          <w:b w:val="0"/>
          <w:bCs w:val="0"/>
        </w:rPr>
        <w:t xml:space="preserve">кционерное общество</w:t>
      </w:r>
      <w:r>
        <w:rPr>
          <w:b w:val="0"/>
          <w:bCs w:val="0"/>
        </w:rPr>
        <w:t xml:space="preserve"> «Национальная система платежных карт» </w:t>
      </w:r>
      <w:r>
        <w:br/>
        <w:t xml:space="preserve">(АО «НСПК», 115184, г. Москва, ул. Большая Татарская, д. 11)</w:t>
      </w:r>
      <w:r>
        <w:t xml:space="preserve">, являющееся разработчиком </w:t>
      </w:r>
      <w:r>
        <w:t xml:space="preserve">Мобильного приложения Mir Pay, обеспечивающее на основании правил платежной системы информационное и технологическое взаимодействие при выпуске, обслуживании и использовании Токена </w:t>
      </w:r>
      <w:r>
        <w:t xml:space="preserve">Держателем</w:t>
      </w:r>
      <w:r>
        <w:t xml:space="preserve"> Бизнес-карты в целях проведения операций</w:t>
      </w:r>
      <w:r>
        <w:t xml:space="preserve">.</w:t>
      </w:r>
      <w:r/>
    </w:p>
    <w:p>
      <w:pPr>
        <w:pStyle w:val="1640"/>
        <w:ind w:left="0" w:firstLine="709"/>
        <w:jc w:val="both"/>
        <w:tabs>
          <w:tab w:val="left" w:pos="1134" w:leader="none"/>
        </w:tabs>
      </w:pPr>
      <w:r>
        <w:rPr>
          <w:b/>
        </w:rPr>
        <w:t xml:space="preserve">Подразделение Банка</w:t>
      </w:r>
      <w:r>
        <w:t xml:space="preserve"> – филиал и дополнительные офисы филиала/дополнительные офисы Банка, организационно подчиненные головному офису Банка.</w:t>
      </w:r>
      <w:r/>
    </w:p>
    <w:p>
      <w:pPr>
        <w:ind w:firstLine="709"/>
        <w:jc w:val="both"/>
      </w:pPr>
      <w:r>
        <w:rPr>
          <w:b/>
        </w:rPr>
        <w:t xml:space="preserve">Представитель Клиента</w:t>
      </w:r>
      <w:r>
        <w:t xml:space="preserve"> – работник, уполномоченный Клиентом на основании доверенности осуществлять контакты с Банком в связи с исполнением условий Договора, </w:t>
      </w:r>
      <w:r>
        <w:br/>
        <w:t xml:space="preserve">в том числе получать/возвращать корпоративные карты, выписки по Счету, получать </w:t>
      </w:r>
      <w:r>
        <w:br/>
        <w:t xml:space="preserve">и передавать в Банк оформленные Клиентом документы, и (или) работник, уполномоченный Клиентом на основании доверенности заключать Договор и получать банковские карты </w:t>
      </w:r>
      <w:r>
        <w:br/>
        <w:t xml:space="preserve">(в случае выдачи Клиенту </w:t>
      </w:r>
      <w:r>
        <w:t xml:space="preserve">неперсонифицированных</w:t>
      </w:r>
      <w:r>
        <w:t xml:space="preserve"> корпоративных карт до открытия Счета).</w:t>
      </w:r>
      <w:r/>
    </w:p>
    <w:p>
      <w:pPr>
        <w:pStyle w:val="1638"/>
      </w:pPr>
      <w:r>
        <w:rPr>
          <w:b/>
        </w:rPr>
        <w:t xml:space="preserve">Претензия </w:t>
      </w:r>
      <w:r>
        <w:t xml:space="preserve">– под претензией понимается несогласие Клиента с отраженной в выписке по Счет</w:t>
      </w:r>
      <w:r>
        <w:t xml:space="preserve">у операцией, имеющее следствием подачу письменного Заявления о неправомерной операции/Заявления о спорной операции, оформленного по типовой форме, предоставленной Банком, подписанного уполномоченным лицом Клиента и Держателем и заверенного печатью Клиента.</w:t>
      </w:r>
      <w:r/>
    </w:p>
    <w:p>
      <w:pPr>
        <w:pStyle w:val="1638"/>
      </w:pPr>
      <w:r>
        <w:rPr>
          <w:b/>
        </w:rPr>
        <w:t xml:space="preserve">Счет</w:t>
      </w:r>
      <w:r>
        <w:t xml:space="preserve"> – банковский счет в рублях Российской Федерации, за исключением специальных банковских счетов (специальный банковский счет платежного агента/банковского платежного </w:t>
      </w:r>
      <w:r>
        <w:t xml:space="preserve">агента (субагента)/поставщика/специальный брокерский счет, а также счет доверительного управления средствами пе</w:t>
      </w:r>
      <w:r>
        <w:t xml:space="preserve">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открытый в Банке Клиенту для осуществления расчетно-кассового обслуживания Клиента в соответствии </w:t>
      </w:r>
      <w:r>
        <w:br/>
        <w:t xml:space="preserve">с действующим законодательством Российской Федерации и Договором банковского счета, заключенным между Банком и Клиентом.</w:t>
      </w:r>
      <w:r/>
    </w:p>
    <w:p>
      <w:pPr>
        <w:ind w:firstLine="709"/>
        <w:jc w:val="both"/>
        <w:keepLines/>
        <w:widowControl w:val="off"/>
        <w:rPr>
          <w:b/>
        </w:rPr>
        <w:outlineLvl w:val="1"/>
      </w:pPr>
      <w:r>
        <w:rPr>
          <w:b/>
          <w:color w:val="000000"/>
        </w:rPr>
        <w:t xml:space="preserve">Система ДБО </w:t>
      </w:r>
      <w:r>
        <w:rPr>
          <w:color w:val="000000"/>
        </w:rPr>
        <w:t xml:space="preserve">– </w:t>
      </w:r>
      <w:r>
        <w:t xml:space="preserve">ИС Свой Бизнес</w:t>
      </w:r>
      <w:r>
        <w:rPr>
          <w:color w:val="000000"/>
        </w:rPr>
        <w:t xml:space="preserve">/ЦС ДБО.</w:t>
      </w:r>
      <w:r>
        <w:rPr>
          <w:b/>
        </w:rPr>
      </w:r>
      <w:r>
        <w:rPr>
          <w:b/>
        </w:rPr>
      </w:r>
    </w:p>
    <w:p>
      <w:pPr>
        <w:pStyle w:val="1638"/>
      </w:pPr>
      <w:r>
        <w:rPr>
          <w:b/>
        </w:rPr>
        <w:t xml:space="preserve">Служба поддержки</w:t>
      </w:r>
      <w:r>
        <w:t xml:space="preserve"> – подразделение Банка, осуществляющее </w:t>
      </w:r>
      <w:r>
        <w:rPr>
          <w:bCs/>
          <w:iCs/>
        </w:rPr>
        <w:t xml:space="preserve">обработку обращений клиентов, поступающих по телефонным номерам, указанным на официальном сайте Банка </w:t>
      </w:r>
      <w:hyperlink r:id="rId11" w:tooltip="http://www.rshb.ru" w:history="1">
        <w:r>
          <w:rPr>
            <w:bCs/>
            <w:iCs/>
          </w:rPr>
          <w:t xml:space="preserve">www.rshb.ru</w:t>
        </w:r>
      </w:hyperlink>
      <w:r>
        <w:rPr>
          <w:bCs/>
          <w:iCs/>
        </w:rPr>
        <w:t xml:space="preserve">, на официальный адрес электронной почты Банка или через сайт Банка в сети Интернет.</w:t>
      </w:r>
      <w:r/>
    </w:p>
    <w:p>
      <w:pPr>
        <w:pStyle w:val="1638"/>
      </w:pPr>
      <w:r>
        <w:rPr>
          <w:b/>
        </w:rPr>
        <w:t xml:space="preserve">Стороны</w:t>
      </w:r>
      <w:r>
        <w:t xml:space="preserve"> – Банк и Клиент.</w:t>
      </w:r>
      <w:r/>
    </w:p>
    <w:p>
      <w:pPr>
        <w:pStyle w:val="1638"/>
        <w:rPr>
          <w:rFonts w:ascii="Times New Roman" w:hAnsi="Times New Roman" w:cs="Times New Roman"/>
          <w:sz w:val="24"/>
          <w:szCs w:val="24"/>
          <w:highlight w:val="none"/>
        </w:rPr>
      </w:pPr>
      <w:r>
        <w:rPr>
          <w:b/>
        </w:rPr>
        <w:t xml:space="preserve">Тарифный план «Корпоративный ПЛЮС» </w:t>
      </w:r>
      <w:r>
        <w:t xml:space="preserve">– утвержденные уполномоченным органом Банка тарифы, устанавливающие стоимость обслуживания Бизнес-карты, проведения операций с ее использованием, лимиты выдачи наличных средств, стоимость дополнительных услуг.</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38"/>
        <w:rPr>
          <w:rFonts w:ascii="Times New Roman" w:hAnsi="Times New Roman" w:cs="Times New Roman"/>
          <w:sz w:val="24"/>
          <w:szCs w:val="24"/>
          <w:highlight w:val="none"/>
        </w:rPr>
      </w:pPr>
      <w:r>
        <w:rPr>
          <w:rFonts w:ascii="Times New Roman" w:hAnsi="Times New Roman" w:cs="Times New Roman"/>
          <w:b/>
          <w:bCs/>
          <w:sz w:val="24"/>
          <w:szCs w:val="24"/>
          <w:highlight w:val="none"/>
        </w:rPr>
        <w:t xml:space="preserve">Техническое устройство</w:t>
      </w:r>
      <w:r>
        <w:rPr>
          <w:rFonts w:ascii="Times New Roman" w:hAnsi="Times New Roman" w:cs="Times New Roman"/>
          <w:sz w:val="24"/>
          <w:szCs w:val="24"/>
          <w:highlight w:val="none"/>
        </w:rPr>
        <w:t xml:space="preserve"> </w:t>
      </w:r>
      <w:r>
        <w:t xml:space="preserve">– </w:t>
      </w:r>
      <w:r>
        <w:rPr>
          <w:rFonts w:ascii="Times New Roman" w:hAnsi="Times New Roman" w:cs="Times New Roman"/>
          <w:sz w:val="24"/>
          <w:szCs w:val="24"/>
          <w:highlight w:val="none"/>
        </w:rPr>
        <w:t xml:space="preserve">мобильный телефон, смартфон, планшетный компьютер, иное техническое устройство, имеющее доступ к информационно-телекоммуникационной сети «Интернет», на которое Держатель установил Мобильное приложение Mir Pay.</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75"/>
        <w:ind w:firstLine="709"/>
        <w:jc w:val="both"/>
        <w:tabs>
          <w:tab w:val="left" w:pos="-1701" w:leader="none"/>
          <w:tab w:val="left" w:pos="0"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pStyle w:val="1675"/>
        <w:ind w:firstLine="709"/>
        <w:jc w:val="both"/>
        <w:tabs>
          <w:tab w:val="left" w:pos="-1701" w:leader="none"/>
          <w:tab w:val="left" w:pos="0" w:leader="none"/>
        </w:tabs>
        <w:rPr>
          <w:rFonts w:ascii="Times New Roman" w:hAnsi="Times New Roman" w:cs="Times New Roman"/>
          <w:b/>
          <w:sz w:val="24"/>
          <w:szCs w:val="24"/>
        </w:rPr>
      </w:pPr>
      <w:r>
        <w:rPr>
          <w:b/>
        </w:rPr>
        <w:t xml:space="preserve">Токен</w:t>
      </w:r>
      <w:r>
        <w:rPr>
          <w:b/>
        </w:rPr>
        <w:t xml:space="preserve"> Бизнес-карты</w:t>
      </w:r>
      <w:r>
        <w:t xml:space="preserve"> – </w:t>
      </w:r>
      <w:r>
        <w:t xml:space="preserve">данные Бизнес-карты платежной системы МИР, в том числе Цифровой Бизнес-карты, </w:t>
      </w:r>
      <w:r>
        <w:rPr>
          <w:rFonts w:ascii="Times New Roman" w:hAnsi="Times New Roman" w:eastAsia="Times New Roman" w:cs="Times New Roman"/>
          <w:color w:val="333333"/>
          <w:sz w:val="24"/>
          <w:szCs w:val="24"/>
          <w:highlight w:val="white"/>
        </w:rPr>
        <w:t xml:space="preserve">платёжной системы </w:t>
      </w:r>
      <w:r>
        <w:rPr>
          <w:rFonts w:ascii="Times New Roman" w:hAnsi="Times New Roman" w:eastAsia="Times New Roman" w:cs="Times New Roman"/>
          <w:sz w:val="24"/>
          <w:szCs w:val="24"/>
          <w:highlight w:val="none"/>
        </w:rPr>
        <w:t xml:space="preserve">МИР,</w:t>
      </w:r>
      <w:r>
        <w:t xml:space="preserve"> преобразованные в </w:t>
      </w:r>
      <w:r>
        <w:t xml:space="preserve">цифровое </w:t>
      </w:r>
      <w:r>
        <w:rPr>
          <w:rFonts w:eastAsia="Calibri"/>
          <w:lang w:eastAsia="en-US"/>
        </w:rPr>
        <w:t xml:space="preserve">представление </w:t>
      </w:r>
      <w:r>
        <w:rPr>
          <w:rFonts w:eastAsia="Calibri"/>
          <w:lang w:eastAsia="en-US"/>
        </w:rPr>
        <w:t xml:space="preserve">Бизнес-к</w:t>
      </w:r>
      <w:r>
        <w:rPr>
          <w:rFonts w:eastAsia="Calibri"/>
          <w:lang w:eastAsia="en-US"/>
        </w:rPr>
        <w:t xml:space="preserve">арты</w:t>
      </w:r>
      <w:r>
        <w:rPr>
          <w:rFonts w:eastAsia="Calibri"/>
          <w:lang w:eastAsia="en-US"/>
        </w:rPr>
        <w:t xml:space="preserve"> в электронном виде</w:t>
      </w:r>
      <w:r>
        <w:rPr>
          <w:rFonts w:eastAsia="Calibri"/>
          <w:lang w:eastAsia="en-US"/>
        </w:rPr>
        <w:t xml:space="preserve">, котор</w:t>
      </w:r>
      <w:r>
        <w:rPr>
          <w:rFonts w:eastAsia="Calibri"/>
          <w:lang w:eastAsia="en-US"/>
        </w:rPr>
        <w:t xml:space="preserve">ое</w:t>
      </w:r>
      <w:r>
        <w:rPr>
          <w:rFonts w:eastAsia="Calibri"/>
          <w:lang w:eastAsia="en-US"/>
        </w:rPr>
        <w:t xml:space="preserve"> формируется по факту регистрации </w:t>
      </w:r>
      <w:r>
        <w:rPr>
          <w:rFonts w:eastAsia="Calibri"/>
          <w:lang w:eastAsia="en-US"/>
        </w:rPr>
        <w:t xml:space="preserve">Бизнес-к</w:t>
      </w:r>
      <w:r>
        <w:rPr>
          <w:rFonts w:eastAsia="Calibri"/>
          <w:lang w:eastAsia="en-US"/>
        </w:rPr>
        <w:t xml:space="preserve">арты в </w:t>
      </w:r>
      <w:r>
        <w:rPr>
          <w:rFonts w:ascii="Times New Roman" w:hAnsi="Times New Roman"/>
          <w:iCs/>
          <w:sz w:val="24"/>
          <w:szCs w:val="24"/>
        </w:rPr>
        <w:t xml:space="preserve">Мобильном</w:t>
      </w:r>
      <w:r>
        <w:rPr>
          <w:rFonts w:ascii="Times New Roman" w:hAnsi="Times New Roman"/>
          <w:iCs/>
          <w:sz w:val="24"/>
          <w:szCs w:val="24"/>
        </w:rPr>
        <w:t xml:space="preserve"> приложении</w:t>
      </w:r>
      <w:r>
        <w:rPr>
          <w:rFonts w:ascii="Times New Roman" w:hAnsi="Times New Roman"/>
          <w:iCs/>
          <w:sz w:val="24"/>
          <w:szCs w:val="24"/>
        </w:rPr>
        <w:t xml:space="preserve"> Mir Pay</w:t>
      </w:r>
      <w:r>
        <w:rPr>
          <w:rFonts w:eastAsia="Calibri"/>
          <w:lang w:eastAsia="en-US"/>
        </w:rPr>
        <w:t xml:space="preserve"> и </w:t>
      </w:r>
      <w:r>
        <w:rPr>
          <w:rFonts w:eastAsia="Calibri"/>
          <w:lang w:eastAsia="en-US"/>
        </w:rPr>
        <w:t xml:space="preserve">в зашифрованном виде </w:t>
      </w:r>
      <w:r>
        <w:rPr>
          <w:rFonts w:eastAsia="Calibri"/>
          <w:lang w:eastAsia="en-US"/>
        </w:rPr>
        <w:t xml:space="preserve">хранится </w:t>
      </w:r>
      <w:r>
        <w:rPr>
          <w:rFonts w:eastAsia="Calibri"/>
          <w:lang w:eastAsia="en-US"/>
        </w:rPr>
        <w:t xml:space="preserve">в защищенном хранилище</w:t>
      </w:r>
      <w:r>
        <w:rPr>
          <w:rFonts w:eastAsia="Calibri"/>
        </w:rPr>
        <w:t xml:space="preserve"> </w:t>
      </w:r>
      <w:r>
        <w:rPr>
          <w:rFonts w:eastAsia="Calibri"/>
        </w:rPr>
        <w:t xml:space="preserve">Мобильного</w:t>
      </w:r>
      <w:r>
        <w:rPr>
          <w:rFonts w:eastAsia="Calibri"/>
        </w:rPr>
        <w:t xml:space="preserve"> приложения</w:t>
      </w:r>
      <w:r>
        <w:rPr>
          <w:rFonts w:eastAsia="Calibri"/>
        </w:rPr>
        <w:t xml:space="preserve"> Mir Pay, расположенного на </w:t>
      </w:r>
      <w:r>
        <w:rPr>
          <w:rFonts w:eastAsia="Calibri"/>
        </w:rPr>
        <w:t xml:space="preserve"> Техническо</w:t>
      </w:r>
      <w:r>
        <w:rPr>
          <w:rFonts w:eastAsia="Calibri"/>
        </w:rPr>
        <w:t xml:space="preserve">м</w:t>
      </w:r>
      <w:r>
        <w:rPr>
          <w:rFonts w:eastAsia="Calibri"/>
        </w:rPr>
        <w:t xml:space="preserve"> устройств</w:t>
      </w:r>
      <w:r>
        <w:rPr>
          <w:rFonts w:eastAsia="Calibri"/>
        </w:rPr>
        <w:t xml:space="preserve">е</w:t>
      </w:r>
      <w:r>
        <w:rPr>
          <w:b/>
        </w:rPr>
        <w:t xml:space="preserve">.</w:t>
      </w:r>
      <w:r>
        <w:rPr>
          <w:rFonts w:ascii="Times New Roman" w:hAnsi="Times New Roman" w:cs="Times New Roman"/>
          <w:b/>
          <w:sz w:val="24"/>
          <w:szCs w:val="24"/>
        </w:rPr>
        <w:t xml:space="preserve">УНЭП (усиленная неквалифицированная ЭП)</w:t>
      </w:r>
      <w:r>
        <w:rPr>
          <w:rFonts w:ascii="Times New Roman" w:hAnsi="Times New Roman" w:cs="Times New Roman"/>
          <w:b/>
        </w:rPr>
        <w:t xml:space="preserve"> </w:t>
      </w:r>
      <w:r>
        <w:rPr>
          <w:rFonts w:ascii="Times New Roman" w:hAnsi="Times New Roman" w:cs="Times New Roman"/>
          <w:sz w:val="24"/>
          <w:szCs w:val="24"/>
        </w:rPr>
        <w:t xml:space="preserve">– ЭП, которая:</w:t>
      </w:r>
      <w:r>
        <w:rPr>
          <w:rFonts w:ascii="Times New Roman" w:hAnsi="Times New Roman" w:cs="Times New Roman"/>
          <w:sz w:val="24"/>
          <w:szCs w:val="24"/>
        </w:rPr>
      </w:r>
      <w:r>
        <w:rPr>
          <w:b/>
        </w:rPr>
      </w:r>
    </w:p>
    <w:p>
      <w:pPr>
        <w:pStyle w:val="1675"/>
        <w:ind w:firstLine="709"/>
        <w:jc w:val="both"/>
        <w:tabs>
          <w:tab w:val="left" w:pos="-1701" w:leader="none"/>
          <w:tab w:val="left" w:pos="0" w:leader="none"/>
        </w:tabs>
        <w:rPr>
          <w:rFonts w:ascii="Times New Roman" w:hAnsi="Times New Roman" w:cs="Times New Roman"/>
          <w:sz w:val="24"/>
          <w:szCs w:val="24"/>
        </w:rPr>
      </w:pPr>
      <w:r>
        <w:rPr>
          <w:rFonts w:ascii="Times New Roman" w:hAnsi="Times New Roman" w:cs="Times New Roman"/>
          <w:sz w:val="24"/>
          <w:szCs w:val="24"/>
        </w:rPr>
        <w:t xml:space="preserve">- получена в результате криптографического преобразования информации с пользованием ключа ЭП; </w:t>
      </w:r>
      <w:r>
        <w:rPr>
          <w:rFonts w:ascii="Times New Roman" w:hAnsi="Times New Roman" w:cs="Times New Roman"/>
          <w:sz w:val="24"/>
          <w:szCs w:val="24"/>
        </w:rPr>
      </w:r>
      <w:r>
        <w:rPr>
          <w:rFonts w:ascii="Times New Roman" w:hAnsi="Times New Roman" w:cs="Times New Roman"/>
          <w:sz w:val="24"/>
          <w:szCs w:val="24"/>
        </w:rPr>
      </w:r>
    </w:p>
    <w:p>
      <w:pPr>
        <w:pStyle w:val="1675"/>
        <w:ind w:firstLine="709"/>
        <w:jc w:val="both"/>
        <w:tabs>
          <w:tab w:val="left" w:pos="-1701" w:leader="none"/>
          <w:tab w:val="left" w:pos="0" w:leader="none"/>
        </w:tabs>
        <w:rPr>
          <w:rFonts w:ascii="Times New Roman" w:hAnsi="Times New Roman" w:cs="Times New Roman"/>
          <w:sz w:val="24"/>
          <w:szCs w:val="24"/>
        </w:rPr>
      </w:pPr>
      <w:r>
        <w:rPr>
          <w:rFonts w:ascii="Times New Roman" w:hAnsi="Times New Roman" w:cs="Times New Roman"/>
          <w:sz w:val="24"/>
          <w:szCs w:val="24"/>
        </w:rPr>
        <w:t xml:space="preserve">- позволяет определить лицо, подписавшее ЭД; </w:t>
      </w:r>
      <w:r>
        <w:rPr>
          <w:rFonts w:ascii="Times New Roman" w:hAnsi="Times New Roman" w:cs="Times New Roman"/>
          <w:sz w:val="24"/>
          <w:szCs w:val="24"/>
        </w:rPr>
      </w:r>
      <w:r>
        <w:rPr>
          <w:rFonts w:ascii="Times New Roman" w:hAnsi="Times New Roman" w:cs="Times New Roman"/>
          <w:sz w:val="24"/>
          <w:szCs w:val="24"/>
        </w:rPr>
      </w:r>
    </w:p>
    <w:p>
      <w:pPr>
        <w:pStyle w:val="1675"/>
        <w:ind w:firstLine="709"/>
        <w:jc w:val="both"/>
        <w:tabs>
          <w:tab w:val="left" w:pos="-1701" w:leader="none"/>
          <w:tab w:val="left" w:pos="0" w:leader="none"/>
        </w:tabs>
        <w:rPr>
          <w:rFonts w:ascii="Times New Roman" w:hAnsi="Times New Roman" w:cs="Times New Roman"/>
          <w:sz w:val="24"/>
          <w:szCs w:val="24"/>
        </w:rPr>
      </w:pPr>
      <w:r>
        <w:rPr>
          <w:rFonts w:ascii="Times New Roman" w:hAnsi="Times New Roman" w:cs="Times New Roman"/>
          <w:sz w:val="24"/>
          <w:szCs w:val="24"/>
        </w:rPr>
        <w:t xml:space="preserve">- позволяет обнаружить факт внесения изменений в ЭД после момента его подписания; </w:t>
      </w:r>
      <w:r>
        <w:rPr>
          <w:rFonts w:ascii="Times New Roman" w:hAnsi="Times New Roman" w:cs="Times New Roman"/>
          <w:sz w:val="24"/>
          <w:szCs w:val="24"/>
        </w:rPr>
      </w:r>
      <w:r>
        <w:rPr>
          <w:rFonts w:ascii="Times New Roman" w:hAnsi="Times New Roman" w:cs="Times New Roman"/>
          <w:sz w:val="24"/>
          <w:szCs w:val="24"/>
        </w:rPr>
      </w:r>
    </w:p>
    <w:p>
      <w:pPr>
        <w:pStyle w:val="1675"/>
        <w:ind w:firstLine="709"/>
        <w:jc w:val="both"/>
        <w:tabs>
          <w:tab w:val="left" w:pos="-1701" w:leader="none"/>
          <w:tab w:val="left" w:pos="0" w:leader="none"/>
        </w:tabs>
        <w:rPr>
          <w:rFonts w:ascii="Times New Roman" w:hAnsi="Times New Roman" w:cs="Times New Roman"/>
          <w:sz w:val="24"/>
          <w:szCs w:val="24"/>
        </w:rPr>
      </w:pPr>
      <w:r>
        <w:rPr>
          <w:rFonts w:ascii="Times New Roman" w:hAnsi="Times New Roman" w:cs="Times New Roman"/>
          <w:sz w:val="24"/>
          <w:szCs w:val="24"/>
        </w:rPr>
        <w:t xml:space="preserve">- создана с использованием средств ЭП.</w:t>
      </w:r>
      <w:r>
        <w:rPr>
          <w:rFonts w:ascii="Times New Roman" w:hAnsi="Times New Roman" w:cs="Times New Roman"/>
          <w:sz w:val="24"/>
          <w:szCs w:val="24"/>
        </w:rPr>
      </w:r>
      <w:r>
        <w:rPr>
          <w:rFonts w:ascii="Times New Roman" w:hAnsi="Times New Roman" w:cs="Times New Roman"/>
          <w:sz w:val="24"/>
          <w:szCs w:val="24"/>
        </w:rPr>
      </w:r>
    </w:p>
    <w:p>
      <w:pPr>
        <w:ind w:firstLine="709"/>
        <w:jc w:val="both"/>
      </w:pPr>
      <w:r>
        <w:t xml:space="preserve">В рамках настоящих Условий под УНЭП понимается УНЭП, выданная Удостоверяющим центром АО «</w:t>
      </w:r>
      <w:r>
        <w:t xml:space="preserve">Россельхозбанк</w:t>
      </w:r>
      <w:r>
        <w:t xml:space="preserve">».</w:t>
      </w:r>
      <w:r/>
    </w:p>
    <w:p>
      <w:pPr>
        <w:pStyle w:val="1638"/>
        <w:tabs>
          <w:tab w:val="left" w:pos="1276" w:leader="none"/>
        </w:tabs>
        <w:rPr>
          <w:b/>
        </w:rPr>
      </w:pPr>
      <w:r>
        <w:rPr>
          <w:b/>
        </w:rPr>
        <w:t xml:space="preserve">Уполномоченное лицо Клиента – </w:t>
      </w:r>
      <w:r>
        <w:t xml:space="preserve">единоличный исполнительный орган Клиента - юридического лица или физическое лицо (представитель), осуществляющее действия </w:t>
      </w:r>
      <w:r>
        <w:br/>
        <w:t xml:space="preserve">от имени и в интересах Клиента в соответствии с полномочиями, основанными на договоре, доверенности, законе либо акте уполномоченного на то государственного органа или органа местного самоуправления.</w:t>
      </w:r>
      <w:r>
        <w:rPr>
          <w:b/>
        </w:rPr>
      </w:r>
      <w:r>
        <w:rPr>
          <w:b/>
        </w:rPr>
      </w:r>
    </w:p>
    <w:p>
      <w:pPr>
        <w:pStyle w:val="1638"/>
        <w:tabs>
          <w:tab w:val="left" w:pos="1276" w:leader="none"/>
        </w:tabs>
        <w:rPr>
          <w:b/>
        </w:rPr>
      </w:pPr>
      <w:r>
        <w:rPr>
          <w:b/>
        </w:rPr>
        <w:t xml:space="preserve">Условия – </w:t>
      </w:r>
      <w:r>
        <w:t xml:space="preserve">настоящие Условия выпуска и обслуживания бизнес-карт АО «</w:t>
      </w:r>
      <w:r>
        <w:t xml:space="preserve">Россельхозбанк</w:t>
      </w:r>
      <w:r>
        <w:t xml:space="preserve">» к расчетному счету </w:t>
      </w:r>
      <w:r>
        <w:rPr>
          <w:bCs/>
          <w:color w:val="000000"/>
        </w:rPr>
        <w:t xml:space="preserve">в рамках Единого сервисного договора</w:t>
      </w:r>
      <w:r>
        <w:t xml:space="preserve">.</w:t>
      </w:r>
      <w:r>
        <w:rPr>
          <w:b/>
        </w:rPr>
        <w:t xml:space="preserve"> </w:t>
      </w:r>
      <w:r>
        <w:rPr>
          <w:b/>
        </w:rPr>
      </w:r>
      <w:r>
        <w:rPr>
          <w:b/>
        </w:rPr>
      </w:r>
    </w:p>
    <w:p>
      <w:pPr>
        <w:pStyle w:val="1640"/>
        <w:ind w:left="0" w:firstLine="709"/>
        <w:jc w:val="both"/>
        <w:tabs>
          <w:tab w:val="left" w:pos="1134" w:leader="none"/>
        </w:tabs>
      </w:pPr>
      <w:r>
        <w:rPr>
          <w:b/>
        </w:rPr>
        <w:t xml:space="preserve">филиал</w:t>
      </w:r>
      <w:r>
        <w:t xml:space="preserve"> – региональный филиал Банка, являющийся обособленным подразделением Банка, в том числе его подразделения.</w:t>
      </w:r>
      <w:r/>
    </w:p>
    <w:p>
      <w:pPr>
        <w:ind w:firstLine="709"/>
        <w:jc w:val="both"/>
        <w:tabs>
          <w:tab w:val="left" w:pos="709" w:leader="none"/>
        </w:tabs>
      </w:pPr>
      <w:r>
        <w:rPr>
          <w:b/>
        </w:rPr>
        <w:t xml:space="preserve">Централизованная система дистанционного банковского обслуживания </w:t>
      </w:r>
      <w:r>
        <w:rPr>
          <w:b/>
        </w:rPr>
        <w:br/>
        <w:t xml:space="preserve">«Банк-Клиент»/«Интернет-Клиент» (ЦС ДБО)</w:t>
      </w:r>
      <w:r>
        <w:rPr>
          <w:b/>
          <w:vertAlign w:val="superscript"/>
        </w:rPr>
        <w:footnoteReference w:id="5"/>
      </w:r>
      <w:r>
        <w:rPr>
          <w:b/>
        </w:rPr>
        <w:t xml:space="preserve"> –</w:t>
      </w:r>
      <w:r>
        <w:t xml:space="preserve"> комплекс программно-</w:t>
      </w:r>
      <w:r>
        <w:t xml:space="preserve">технических средств, обеспечивающих подготовку, защиту, передачу Клиентом в Банк электронных документов, обработку Банком электронных платежных документов, формирования Банком и предоставления Клиенту выписок о движении денежных средств и прочих сообщений </w:t>
      </w:r>
      <w:r>
        <w:br/>
        <w:t xml:space="preserve">с использованием электронно-вычислительных средств обработки информации. Является корпоративной информационной системой, в которой Банк является оператором системы </w:t>
      </w:r>
      <w:r>
        <w:br/>
        <w:t xml:space="preserve">и осуществляет свою деятельность в соответствии со статей 3 Федерального закона </w:t>
      </w:r>
      <w:r>
        <w:br/>
        <w:t xml:space="preserve">от 06.04.2011 № 63-ФЗ «Об электронной подписи». ЦС ДБО относится к электронным системам документооборота (в понимании пункта 15 части 1 статьи 265 Налогового кодекса Российской Федерации).</w:t>
      </w:r>
      <w:r/>
    </w:p>
    <w:p>
      <w:pPr>
        <w:ind w:firstLine="709"/>
        <w:jc w:val="both"/>
        <w:rPr>
          <w:bCs/>
        </w:rPr>
      </w:pPr>
      <w:r>
        <w:rPr>
          <w:b/>
          <w:bCs/>
        </w:rPr>
        <w:t xml:space="preserve">Цифровая Бизнес-карта – </w:t>
      </w:r>
      <w:r>
        <w:t xml:space="preserve">расчетная (дебетовая) платежная (персонифицированная) Бизнес-карта АО «</w:t>
      </w:r>
      <w:r>
        <w:t xml:space="preserve">Россельхозбанк</w:t>
      </w:r>
      <w:r>
        <w:t xml:space="preserve">» Цифровая МИР Бизнес, Цифровая МИР Бизнес ФЕРМЕР, Цифровая </w:t>
      </w:r>
      <w:r>
        <w:rPr>
          <w:lang w:val="en-US"/>
        </w:rPr>
        <w:t xml:space="preserve">UnionPay</w:t>
      </w:r>
      <w:r>
        <w:t xml:space="preserve"> </w:t>
      </w:r>
      <w:r>
        <w:rPr>
          <w:lang w:val="en-US"/>
        </w:rPr>
        <w:t xml:space="preserve">Business</w:t>
      </w:r>
      <w:r>
        <w:t xml:space="preserve">, Цифровая </w:t>
      </w:r>
      <w:r>
        <w:rPr>
          <w:lang w:val="en-US"/>
        </w:rPr>
        <w:t xml:space="preserve">UnionPay</w:t>
      </w:r>
      <w:r>
        <w:t xml:space="preserve"> </w:t>
      </w:r>
      <w:r>
        <w:rPr>
          <w:lang w:val="en-US"/>
        </w:rPr>
        <w:t xml:space="preserve">Business</w:t>
      </w:r>
      <w:r>
        <w:t xml:space="preserve"> </w:t>
      </w:r>
      <w:r>
        <w:rPr>
          <w:lang w:val="en-US"/>
        </w:rPr>
        <w:t xml:space="preserve">FERMER</w:t>
      </w:r>
      <w:r>
        <w:t xml:space="preserve">, Цифровая </w:t>
      </w:r>
      <w:r>
        <w:rPr>
          <w:lang w:val="en-US"/>
        </w:rPr>
        <w:t xml:space="preserve">Business</w:t>
      </w:r>
      <w:r>
        <w:t xml:space="preserve"> (</w:t>
      </w:r>
      <w:r>
        <w:rPr>
          <w:lang w:val="en-US"/>
        </w:rPr>
        <w:t xml:space="preserve">M</w:t>
      </w:r>
      <w:r>
        <w:t xml:space="preserve">), Цифровая </w:t>
      </w:r>
      <w:r>
        <w:rPr>
          <w:lang w:val="en-US"/>
        </w:rPr>
        <w:t xml:space="preserve">Business</w:t>
      </w:r>
      <w:r>
        <w:t xml:space="preserve"> (</w:t>
      </w:r>
      <w:r>
        <w:rPr>
          <w:lang w:val="en-US"/>
        </w:rPr>
        <w:t xml:space="preserve">B</w:t>
      </w:r>
      <w:r>
        <w:t xml:space="preserve">),</w:t>
      </w:r>
      <w:r>
        <w:rPr>
          <w:bCs/>
        </w:rPr>
        <w:t xml:space="preserve"> выпускаемая только на имя Держателя и не имеющая материального носителя (пластика). Цифровая Бизнес-карта предназначена для совершения операций с использованием ее реквизитов в сети Интернет, о</w:t>
      </w:r>
      <w:r>
        <w:t xml:space="preserve">пераций перевода денежных средств по номеру банковской карты с использованием реквизитов Бизнес-карты.</w:t>
      </w:r>
      <w:r>
        <w:rPr>
          <w:bCs/>
        </w:rPr>
      </w:r>
      <w:r>
        <w:rPr>
          <w:bCs/>
        </w:rPr>
      </w:r>
    </w:p>
    <w:p>
      <w:pPr>
        <w:ind w:firstLine="709"/>
        <w:jc w:val="both"/>
        <w:rPr>
          <w:color w:val="000000"/>
        </w:rPr>
      </w:pPr>
      <w:r>
        <w:rPr>
          <w:b/>
          <w:color w:val="000000"/>
        </w:rPr>
        <w:t xml:space="preserve">Электронный документ (ЭД)</w:t>
      </w:r>
      <w:r>
        <w:rPr>
          <w:color w:val="000000"/>
        </w:rPr>
        <w:t xml:space="preserve"> – информация, представленная в электронной форме </w:t>
      </w:r>
      <w:r>
        <w:rPr>
          <w:color w:val="000000"/>
        </w:rPr>
        <w:br/>
        <w:t xml:space="preserve">и подписанная ЭП.</w:t>
      </w:r>
      <w:r>
        <w:rPr>
          <w:color w:val="000000"/>
        </w:rPr>
      </w:r>
      <w:r>
        <w:rPr>
          <w:color w:val="000000"/>
        </w:rPr>
      </w:r>
    </w:p>
    <w:p>
      <w:pPr>
        <w:pStyle w:val="1638"/>
      </w:pPr>
      <w:r>
        <w:rPr>
          <w:b/>
          <w:color w:val="000000"/>
        </w:rPr>
        <w:t xml:space="preserve">Электронная подпись (ЭП)</w:t>
      </w:r>
      <w:r>
        <w:rPr>
          <w:color w:val="000000"/>
        </w:rPr>
        <w:t xml:space="preserve"> – </w:t>
      </w:r>
      <w:r>
        <w:t xml:space="preserve">информация в электронной форме, которая присо</w:t>
      </w:r>
      <w:r>
        <w:t xml:space="preserve">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ИС Свой Бизнес Клиентом используется ПЭП (простая ЭП) или УНЭП</w:t>
      </w:r>
      <w:r>
        <w:rPr>
          <w:vertAlign w:val="superscript"/>
        </w:rPr>
        <w:footnoteReference w:id="6"/>
      </w:r>
      <w:r>
        <w:t xml:space="preserve">. В ЦС ДБО Клиентом используется УНЭП.</w:t>
      </w:r>
      <w:r/>
    </w:p>
    <w:p>
      <w:pPr>
        <w:pStyle w:val="1638"/>
        <w:rPr>
          <w:rStyle w:val="1651"/>
          <w:b w:val="0"/>
          <w:bCs w:val="0"/>
          <w:iCs/>
        </w:rPr>
      </w:pPr>
      <w:r>
        <w:rPr>
          <w:b/>
        </w:rPr>
        <w:t xml:space="preserve">3-D пароль</w:t>
      </w:r>
      <w:r>
        <w:t xml:space="preserve"> – </w:t>
      </w:r>
      <w:r>
        <w:rPr>
          <w:rFonts w:cs="Arial"/>
        </w:rPr>
        <w:t xml:space="preserve">п</w:t>
      </w:r>
      <w:r>
        <w:t xml:space="preserve">ароль</w:t>
      </w:r>
      <w:r>
        <w:rPr>
          <w:rFonts w:cs="Arial"/>
        </w:rPr>
        <w:t xml:space="preserve">, предоставленный Банком Держателю</w:t>
      </w:r>
      <w:r>
        <w:rPr>
          <w:color w:val="000000"/>
        </w:rPr>
        <w:t xml:space="preserve"> для совершения операций с использованием реквизитов платежной карты в информационно-телекоммуникационной сети Интернет с использованием технологии 3-D </w:t>
      </w:r>
      <w:r>
        <w:rPr>
          <w:color w:val="000000"/>
        </w:rPr>
        <w:t xml:space="preserve">Secure</w:t>
      </w:r>
      <w:r>
        <w:rPr>
          <w:color w:val="000000"/>
        </w:rPr>
        <w:t xml:space="preserve"> (технологии защиты платежных </w:t>
      </w:r>
      <w:r>
        <w:rPr>
          <w:bCs/>
          <w:iCs/>
        </w:rPr>
        <w:t xml:space="preserve">карт платежных систем, осуществление операций по картам которых обеспечивается АО «НСПК» и производится исключительно на территории Российской Федерации, </w:t>
      </w:r>
      <w:r>
        <w:rPr>
          <w:color w:val="000000"/>
        </w:rPr>
        <w:t xml:space="preserve">от несанкционированного использования при совершении платежей в сети Интернет).</w:t>
      </w:r>
      <w:r>
        <w:rPr>
          <w:rStyle w:val="1651"/>
          <w:b w:val="0"/>
          <w:bCs w:val="0"/>
          <w:iCs/>
        </w:rPr>
      </w:r>
      <w:r>
        <w:rPr>
          <w:rStyle w:val="1651"/>
          <w:b w:val="0"/>
          <w:bCs w:val="0"/>
          <w:iCs/>
        </w:rPr>
      </w:r>
    </w:p>
    <w:p>
      <w:pPr>
        <w:pStyle w:val="1638"/>
      </w:pPr>
      <w:r/>
      <w:r>
        <w:rPr>
          <w:b/>
          <w:bCs/>
          <w:lang w:val="en-US"/>
        </w:rPr>
        <w:t xml:space="preserve">SMS</w:t>
      </w:r>
      <w:r>
        <w:rPr>
          <w:b/>
          <w:bCs/>
        </w:rPr>
        <w:t xml:space="preserve">-запрос</w:t>
      </w:r>
      <w:r>
        <w:t xml:space="preserve"> – форма документированного уведомления (в виде текста) об утрате и/или использовании Бизнес-карты/ее реквизитов без добровольного согласия Держателя, </w:t>
      </w:r>
      <w:r>
        <w:rPr>
          <w:iCs/>
        </w:rPr>
        <w:t xml:space="preserve">направляемого в Банк </w:t>
      </w:r>
      <w:r>
        <w:t xml:space="preserve">Держателем, являющимся действующим пользователем дополнительной услуги «Корпоративный </w:t>
      </w:r>
      <w:r>
        <w:rPr>
          <w:lang w:val="en-US"/>
        </w:rPr>
        <w:t xml:space="preserve">SMS</w:t>
      </w:r>
      <w:r>
        <w:rPr>
          <w:bCs/>
        </w:rPr>
        <w:t xml:space="preserve">–</w:t>
      </w:r>
      <w:r>
        <w:t xml:space="preserve">сервис», с номера зарегистрированного Банком в рамках предоставления дополнительной услуги «Корпоративный SMS-сервис» мобильного телефона Держателя. </w:t>
      </w:r>
      <w:r/>
      <w:r/>
    </w:p>
    <w:p>
      <w:pPr>
        <w:ind w:firstLine="720"/>
        <w:jc w:val="both"/>
        <w:tabs>
          <w:tab w:val="left" w:pos="1276" w:leader="none"/>
        </w:tabs>
        <w:rPr>
          <w:bCs/>
        </w:rPr>
      </w:pPr>
      <w:r>
        <w:rPr>
          <w:b/>
        </w:rPr>
        <w:t xml:space="preserve">SMS-информирование</w:t>
      </w:r>
      <w:r>
        <w:t xml:space="preserve"> – форма документированного в виде текста SMS-сообщения уведомления Банком Держателя</w:t>
      </w:r>
      <w:r>
        <w:t xml:space="preserve">, </w:t>
      </w:r>
      <w:r>
        <w:t xml:space="preserve">направляемого</w:t>
      </w:r>
      <w:r>
        <w:t xml:space="preserve"> Банком</w:t>
      </w:r>
      <w:r>
        <w:t xml:space="preserve"> на</w:t>
      </w:r>
      <w:r>
        <w:t xml:space="preserve"> номер </w:t>
      </w:r>
      <w:r>
        <w:t xml:space="preserve">мобильного </w:t>
      </w:r>
      <w:r>
        <w:t xml:space="preserve">телефона</w:t>
      </w:r>
      <w:r>
        <w:t xml:space="preserve"> Держателя</w:t>
      </w:r>
      <w:r>
        <w:footnoteReference w:id="7"/>
      </w:r>
      <w:r>
        <w:t xml:space="preserve"> в </w:t>
      </w:r>
      <w:r>
        <w:t xml:space="preserve">случаях</w:t>
      </w:r>
      <w:r>
        <w:t xml:space="preserve"> и</w:t>
      </w:r>
      <w:r>
        <w:t xml:space="preserve"> порядке</w:t>
      </w:r>
      <w:r>
        <w:t xml:space="preserve">, </w:t>
      </w:r>
      <w:r>
        <w:t xml:space="preserve">предусмотренных Условиями</w:t>
      </w:r>
      <w:r>
        <w:t xml:space="preserve">.</w:t>
      </w:r>
      <w:r>
        <w:t xml:space="preserve"> </w:t>
      </w:r>
      <w:r>
        <w:rPr>
          <w:bCs/>
        </w:rPr>
      </w:r>
      <w:r>
        <w:rPr>
          <w:bCs/>
        </w:rPr>
      </w:r>
    </w:p>
    <w:p>
      <w:pPr>
        <w:pStyle w:val="1638"/>
        <w:tabs>
          <w:tab w:val="left" w:pos="1276" w:leader="none"/>
        </w:tabs>
      </w:pPr>
      <w:r>
        <w:rPr>
          <w:b/>
          <w:lang w:val="en-US"/>
        </w:rPr>
        <w:t xml:space="preserve">SMS</w:t>
      </w:r>
      <w:r>
        <w:rPr>
          <w:b/>
        </w:rPr>
        <w:t xml:space="preserve">-уведомление </w:t>
      </w:r>
      <w:r>
        <w:t xml:space="preserve">– форма документированного уведомления (в виде текста) о каждой расходной операции, совершенной с использованием Бизнес-карты/ее реквизитов, </w:t>
      </w:r>
      <w:r>
        <w:rPr>
          <w:bCs/>
        </w:rPr>
        <w:t xml:space="preserve">направляемого Банком Держателю на верифицированный номер мобильного телефона, информация о котором была представлена Клиентом.</w:t>
      </w:r>
      <w:r/>
    </w:p>
    <w:p>
      <w:pPr>
        <w:pStyle w:val="1640"/>
        <w:numPr>
          <w:ilvl w:val="0"/>
          <w:numId w:val="1"/>
        </w:numPr>
        <w:contextualSpacing w:val="0"/>
        <w:ind w:left="0" w:firstLine="0"/>
        <w:jc w:val="center"/>
        <w:keepNext/>
        <w:spacing w:before="120" w:after="120"/>
        <w:tabs>
          <w:tab w:val="left" w:pos="-1701" w:leader="none"/>
          <w:tab w:val="left" w:pos="426" w:leader="none"/>
        </w:tabs>
        <w:rPr>
          <w:b/>
          <w:bCs/>
        </w:rPr>
        <w:outlineLvl w:val="0"/>
      </w:pPr>
      <w:r>
        <w:rPr>
          <w:b/>
          <w:bCs/>
        </w:rPr>
        <w:t xml:space="preserve">Общие положения</w:t>
      </w:r>
      <w:r>
        <w:rPr>
          <w:b/>
          <w:bCs/>
        </w:rPr>
      </w:r>
      <w:r>
        <w:rPr>
          <w:b/>
          <w:bCs/>
        </w:rPr>
      </w:r>
    </w:p>
    <w:p>
      <w:pPr>
        <w:pStyle w:val="1653"/>
        <w:numPr>
          <w:ilvl w:val="0"/>
          <w:numId w:val="2"/>
        </w:numPr>
        <w:ind w:left="0" w:firstLine="709"/>
        <w:jc w:val="both"/>
        <w:spacing w:after="0" w:line="240" w:lineRule="auto"/>
        <w:tabs>
          <w:tab w:val="left" w:pos="0" w:leader="none"/>
          <w:tab w:val="left" w:pos="1276" w:leader="none"/>
        </w:tabs>
      </w:pPr>
      <w:r>
        <w:t xml:space="preserve">Настоящие Условия устанавливают порядок выпуска и обслуживания Бизнес-карт Держателям и регулируют отношения, возникающие в связи с этим между Банком и Клиентом. </w:t>
      </w:r>
      <w:r/>
    </w:p>
    <w:p>
      <w:pPr>
        <w:pStyle w:val="1653"/>
        <w:numPr>
          <w:ilvl w:val="0"/>
          <w:numId w:val="2"/>
        </w:numPr>
        <w:ind w:left="0" w:firstLine="709"/>
        <w:jc w:val="both"/>
        <w:spacing w:after="0" w:line="240" w:lineRule="auto"/>
        <w:tabs>
          <w:tab w:val="left" w:pos="0" w:leader="none"/>
          <w:tab w:val="left" w:pos="1276" w:leader="none"/>
        </w:tabs>
      </w:pPr>
      <w:r>
        <w:t xml:space="preserve">Предоставление услуг Клиенту, выпуск и обслуживание Бизнес-карт Держателям осуществляется Банком на основании Договора, состоящего из </w:t>
      </w:r>
      <w:r>
        <w:rPr>
          <w:rFonts w:eastAsia="Calibri"/>
          <w:lang w:eastAsia="en-US"/>
        </w:rPr>
        <w:t xml:space="preserve">Заявления </w:t>
      </w:r>
      <w:r>
        <w:rPr>
          <w:rFonts w:eastAsia="Calibri"/>
          <w:lang w:eastAsia="en-US"/>
        </w:rPr>
        <w:br/>
        <w:t xml:space="preserve">о присоединении к Единому сервисному договору/</w:t>
      </w:r>
      <w:r>
        <w:t xml:space="preserve">Заявления о присоединении к Условиям выпуска и обслуживания бизнес-карт АО «</w:t>
      </w:r>
      <w:r>
        <w:t xml:space="preserve">Россельхозбанк</w:t>
      </w:r>
      <w:r>
        <w:t xml:space="preserve">» к расчетному счету и выпуска бизнес-карт в рамках Единого сервисного договора/Заявления о присоединении к Условиям открытия банковских счетов и расчетно-кассового обслуживания клиента в АО «</w:t>
      </w:r>
      <w:r>
        <w:t xml:space="preserve">Россельхозбанк</w:t>
      </w:r>
      <w:r>
        <w:t xml:space="preserve">» </w:t>
      </w:r>
      <w:r>
        <w:rPr>
          <w:bCs/>
          <w:color w:val="000000"/>
        </w:rPr>
        <w:t xml:space="preserve">в рамках Единого сервисного договора, </w:t>
      </w:r>
      <w:r>
        <w:t xml:space="preserve">настоящих Условий и Памятки, а также в соответствии с действующим законодательством Российской Федерации. </w:t>
      </w:r>
      <w:r/>
    </w:p>
    <w:p>
      <w:pPr>
        <w:pStyle w:val="1653"/>
        <w:numPr>
          <w:ilvl w:val="0"/>
          <w:numId w:val="2"/>
        </w:numPr>
        <w:ind w:left="0" w:firstLine="709"/>
        <w:jc w:val="both"/>
        <w:spacing w:after="0" w:line="240" w:lineRule="auto"/>
        <w:tabs>
          <w:tab w:val="left" w:pos="0" w:leader="none"/>
          <w:tab w:val="left" w:pos="1276" w:leader="none"/>
        </w:tabs>
      </w:pPr>
      <w:r>
        <w:t xml:space="preserve">Бан</w:t>
      </w:r>
      <w:r>
        <w:t xml:space="preserve">к, с целью ознакомления Клиентов с настоящими Условиями, Памяткой, Тарифным планом «Корпоративный ПЛЮС» и иными типовыми формами документов, размещает их, в том числе изменения и дополнения к ним, путем размещения соответствующей информации на официальном </w:t>
      </w:r>
      <w:r>
        <w:t xml:space="preserve">web</w:t>
      </w:r>
      <w:r>
        <w:t xml:space="preserve">-сайте Банка в сети Интернет по адресу: </w:t>
      </w:r>
      <w:hyperlink r:id="rId12" w:tooltip="http://www.rshb.ru" w:history="1">
        <w:r>
          <w:t xml:space="preserve">www.rshb.ru</w:t>
        </w:r>
      </w:hyperlink>
      <w:r>
        <w:t xml:space="preserve">.</w:t>
      </w:r>
      <w:r/>
    </w:p>
    <w:p>
      <w:pPr>
        <w:pStyle w:val="1653"/>
        <w:numPr>
          <w:ilvl w:val="0"/>
          <w:numId w:val="2"/>
        </w:numPr>
        <w:ind w:left="0" w:firstLine="709"/>
        <w:jc w:val="both"/>
        <w:spacing w:after="0" w:line="240" w:lineRule="auto"/>
        <w:tabs>
          <w:tab w:val="left" w:pos="0" w:leader="none"/>
          <w:tab w:val="left" w:pos="1276" w:leader="none"/>
        </w:tabs>
      </w:pPr>
      <w:r>
        <w:t xml:space="preserve">Заключая Договор, Стороны принимают на себя обязательство исполнять в полном объеме требования настоящих Условий и Памятки. </w:t>
      </w:r>
      <w:r/>
    </w:p>
    <w:p>
      <w:pPr>
        <w:pStyle w:val="1640"/>
        <w:numPr>
          <w:ilvl w:val="0"/>
          <w:numId w:val="2"/>
        </w:numPr>
        <w:ind w:left="0" w:firstLine="709"/>
        <w:jc w:val="both"/>
        <w:tabs>
          <w:tab w:val="left" w:pos="709" w:leader="none"/>
          <w:tab w:val="left" w:pos="1276" w:leader="none"/>
        </w:tabs>
      </w:pPr>
      <w:r>
        <w:t xml:space="preserve">Банк вправе</w:t>
      </w:r>
      <w:r>
        <w:rPr>
          <w:rStyle w:val="1651"/>
          <w:b w:val="0"/>
          <w:iCs/>
        </w:rPr>
        <w:t xml:space="preserve"> использовать все указываемые </w:t>
      </w:r>
      <w:r>
        <w:t xml:space="preserve">Клиентом/Держателем</w:t>
      </w:r>
      <w:r>
        <w:rPr>
          <w:rStyle w:val="1651"/>
          <w:b w:val="0"/>
          <w:iCs/>
        </w:rPr>
        <w:t xml:space="preserve"> номера его телефонов для </w:t>
      </w:r>
      <w:r>
        <w:rPr>
          <w:b w:val="0"/>
          <w:iCs/>
        </w:rPr>
        <w:t xml:space="preserve">уведомления путем</w:t>
      </w:r>
      <w:r>
        <w:rPr>
          <w:rStyle w:val="1651"/>
          <w:b w:val="0"/>
          <w:iCs/>
        </w:rPr>
        <w:t xml:space="preserve"> </w:t>
      </w:r>
      <w:r>
        <w:rPr>
          <w:rStyle w:val="1651"/>
          <w:b w:val="0"/>
          <w:iCs/>
          <w:lang w:val="en-US"/>
        </w:rPr>
        <w:t xml:space="preserve">SMS</w:t>
      </w:r>
      <w:r>
        <w:rPr>
          <w:rStyle w:val="1651"/>
          <w:b w:val="0"/>
          <w:iCs/>
        </w:rPr>
        <w:t xml:space="preserve">-информирования и направления иной персонифицированной и </w:t>
      </w:r>
      <w:r>
        <w:rPr>
          <w:rStyle w:val="1651"/>
          <w:b w:val="0"/>
          <w:iCs/>
        </w:rPr>
        <w:t xml:space="preserve">неперсонифицированной</w:t>
      </w:r>
      <w:r>
        <w:rPr>
          <w:rStyle w:val="1651"/>
          <w:b w:val="0"/>
          <w:iCs/>
        </w:rPr>
        <w:t xml:space="preserve"> информации, в случаях, определенных настоящими Условиями, а также для осуществления телефонного звонка </w:t>
      </w:r>
      <w:r>
        <w:t xml:space="preserve">в </w:t>
      </w:r>
      <w:r>
        <w:rPr>
          <w:rStyle w:val="1680"/>
          <w:b w:val="0"/>
          <w:iCs/>
        </w:rPr>
        <w:t xml:space="preserve">соответствии с разделом 5</w:t>
      </w:r>
      <w:r>
        <w:rPr>
          <w:rStyle w:val="1651"/>
          <w:b w:val="0"/>
          <w:iCs/>
        </w:rPr>
        <w:t xml:space="preserve"> настоящих Условий, и </w:t>
      </w:r>
      <w:r>
        <w:t xml:space="preserve">для информирования о получении сведений о компрометации реквизитов Бизнес-карты и/или ПИН</w:t>
      </w:r>
      <w:r>
        <w:rPr>
          <w:rStyle w:val="1651"/>
          <w:b w:val="0"/>
          <w:iCs/>
        </w:rPr>
        <w:t xml:space="preserve">.</w:t>
      </w:r>
      <w:r/>
    </w:p>
    <w:p>
      <w:pPr>
        <w:pStyle w:val="1653"/>
        <w:numPr>
          <w:ilvl w:val="0"/>
          <w:numId w:val="2"/>
        </w:numPr>
        <w:ind w:left="0" w:firstLine="709"/>
        <w:jc w:val="both"/>
        <w:spacing w:after="0" w:line="240" w:lineRule="auto"/>
        <w:tabs>
          <w:tab w:val="left" w:pos="0" w:leader="none"/>
          <w:tab w:val="left" w:pos="1276" w:leader="none"/>
        </w:tabs>
      </w:pPr>
      <w:r>
        <w:t xml:space="preserve">Предоставление банковских услуг в рамках Договора, в том числе услуг </w:t>
      </w:r>
      <w:r>
        <w:br/>
        <w:t xml:space="preserve">по выпуску и обслуживанию Бизнес-карты осуществляется Банком за плату в соответствии </w:t>
      </w:r>
      <w:r>
        <w:br/>
        <w:t xml:space="preserve">с Тарифным планом «Корпоративный ПЛЮС», действующим на момент предоставления услуги.</w:t>
      </w:r>
      <w:r/>
    </w:p>
    <w:p>
      <w:pPr>
        <w:pStyle w:val="1653"/>
        <w:numPr>
          <w:ilvl w:val="0"/>
          <w:numId w:val="2"/>
        </w:numPr>
        <w:ind w:left="0" w:firstLine="709"/>
        <w:jc w:val="both"/>
        <w:spacing w:after="0" w:line="240" w:lineRule="auto"/>
        <w:tabs>
          <w:tab w:val="left" w:pos="0" w:leader="none"/>
          <w:tab w:val="left" w:pos="1276" w:leader="none"/>
        </w:tabs>
      </w:pPr>
      <w:r>
        <w:t xml:space="preserve">В</w:t>
      </w:r>
      <w:r>
        <w:rPr>
          <w:rFonts w:eastAsia="Calibri"/>
          <w:lang w:eastAsia="en-US"/>
        </w:rPr>
        <w:t xml:space="preserve"> рамках настоящего Договора, Клиент может предоставить в Банк соответствующее заявление</w:t>
      </w:r>
      <w:r>
        <w:rPr>
          <w:rFonts w:eastAsia="Calibri"/>
          <w:vertAlign w:val="superscript"/>
          <w:lang w:eastAsia="en-US"/>
        </w:rPr>
        <w:footnoteReference w:id="8"/>
      </w:r>
      <w:r>
        <w:rPr>
          <w:rFonts w:eastAsia="Calibri"/>
          <w:lang w:eastAsia="en-US"/>
        </w:rPr>
        <w:t xml:space="preserve"> по форме, установленной Банком, которое может быть направлено в Банк как на бумажном носителе, так и с использованием системы ДБО</w:t>
      </w:r>
      <w:r>
        <w:t xml:space="preserve"> путем </w:t>
      </w:r>
      <w:r>
        <w:t xml:space="preserve">направления в качестве присоединенного файла в ЭД Письмо в Банк, подписанного электронной подписью уполномоченного лица Клиента. </w:t>
      </w:r>
      <w:r>
        <w:rPr>
          <w:rFonts w:eastAsia="Calibri"/>
          <w:lang w:eastAsia="en-US"/>
        </w:rPr>
        <w:t xml:space="preserve">Стороны признают направленное заявление с использованием системы ДБО в виде присоединенного файла в ЭД Письмо </w:t>
      </w:r>
      <w:r>
        <w:rPr>
          <w:rFonts w:eastAsia="Calibri"/>
          <w:lang w:eastAsia="en-US"/>
        </w:rPr>
        <w:br/>
        <w:t xml:space="preserve">в Банк и подписанного электронной подписью, равнозначным документу на бумажном носителе, подписанному собственноручной подписью. </w:t>
      </w:r>
      <w:r/>
    </w:p>
    <w:p>
      <w:pPr>
        <w:pStyle w:val="1653"/>
        <w:ind w:firstLine="709"/>
        <w:jc w:val="both"/>
        <w:spacing w:after="0" w:line="240" w:lineRule="auto"/>
        <w:tabs>
          <w:tab w:val="left" w:pos="0" w:leader="none"/>
          <w:tab w:val="left" w:pos="851" w:leader="none"/>
          <w:tab w:val="left" w:pos="1276" w:leader="none"/>
          <w:tab w:val="left" w:pos="1418" w:leader="none"/>
        </w:tabs>
        <w:rPr>
          <w:rFonts w:eastAsia="Calibri"/>
          <w:lang w:eastAsia="en-US"/>
        </w:rPr>
      </w:pPr>
      <w:r>
        <w:t xml:space="preserve">2.8. Клиент при направлении документов с использованием системы ДБО обязуется указывать в теме Письма в Банк краткую информацию, которая позволит соотнести пересылаемые документы, связанные с выпуском и обслуживанием Бизнес-карт. </w:t>
      </w:r>
      <w:r>
        <w:rPr>
          <w:rFonts w:eastAsia="Calibri"/>
          <w:lang w:eastAsia="en-US"/>
        </w:rPr>
      </w:r>
      <w:r>
        <w:rPr>
          <w:rFonts w:eastAsia="Calibri"/>
          <w:lang w:eastAsia="en-US"/>
        </w:rPr>
      </w:r>
    </w:p>
    <w:p>
      <w:pPr>
        <w:pStyle w:val="1653"/>
        <w:ind w:firstLine="709"/>
        <w:jc w:val="both"/>
        <w:spacing w:after="0" w:line="240" w:lineRule="auto"/>
        <w:tabs>
          <w:tab w:val="left" w:pos="0" w:leader="none"/>
          <w:tab w:val="left" w:pos="851" w:leader="none"/>
          <w:tab w:val="left" w:pos="1276" w:leader="none"/>
          <w:tab w:val="left" w:pos="1418" w:leader="none"/>
        </w:tabs>
        <w:rPr>
          <w:rFonts w:eastAsia="Calibri"/>
          <w:lang w:eastAsia="en-US"/>
        </w:rPr>
      </w:pPr>
      <w:r>
        <w:rPr>
          <w:rFonts w:eastAsia="Calibri"/>
          <w:lang w:eastAsia="en-US"/>
        </w:rPr>
        <w:t xml:space="preserve">Предоставляемые Клиентом копии документов, полученные с использованием сканирующих устройств, формируются Клиентом в одном из следующих графических форматов хранения изображений – </w:t>
      </w:r>
      <w:r>
        <w:rPr>
          <w:rFonts w:eastAsia="Calibri"/>
          <w:lang w:val="en-US" w:eastAsia="en-US"/>
        </w:rPr>
        <w:t xml:space="preserve">PDF</w:t>
      </w:r>
      <w:r>
        <w:rPr>
          <w:rFonts w:eastAsia="Calibri"/>
          <w:lang w:eastAsia="en-US"/>
        </w:rPr>
        <w:t xml:space="preserve">, </w:t>
      </w:r>
      <w:r>
        <w:rPr>
          <w:rFonts w:eastAsia="Calibri"/>
          <w:lang w:val="en-US" w:eastAsia="en-US"/>
        </w:rPr>
        <w:t xml:space="preserve">TIF</w:t>
      </w:r>
      <w:r>
        <w:rPr>
          <w:rFonts w:eastAsia="Calibri"/>
          <w:lang w:eastAsia="en-US"/>
        </w:rPr>
        <w:t xml:space="preserve"> и должны быть надлежащего качества </w:t>
      </w:r>
      <w:r>
        <w:rPr>
          <w:rFonts w:eastAsia="Calibri"/>
          <w:lang w:eastAsia="en-US"/>
        </w:rPr>
        <w:br/>
        <w:t xml:space="preserve">(с отражением без искажений всех элементов документа) и доступны для чтения без использования специальных устройств. Банк вправе отказать в принятии документов в случае предоставления сканированных копий документов ненадлежащего качества. </w:t>
      </w:r>
      <w:r>
        <w:rPr>
          <w:rFonts w:eastAsia="Calibri"/>
          <w:lang w:eastAsia="en-US"/>
        </w:rPr>
        <w:br/>
        <w:t xml:space="preserve">При выявлении таких фактов, Банк направляет Клиенту по системе ДБО уведомление </w:t>
      </w:r>
      <w:r>
        <w:rPr>
          <w:rFonts w:eastAsia="Calibri"/>
          <w:lang w:eastAsia="en-US"/>
        </w:rPr>
        <w:br/>
        <w:t xml:space="preserve">об отказе в исполнении документов Клиента, принятых по системе ДБО. </w:t>
      </w:r>
      <w:r>
        <w:rPr>
          <w:rFonts w:eastAsia="Calibri"/>
          <w:lang w:eastAsia="en-US"/>
        </w:rPr>
      </w:r>
      <w:r>
        <w:rPr>
          <w:rFonts w:eastAsia="Calibri"/>
          <w:lang w:eastAsia="en-US"/>
        </w:rPr>
      </w:r>
    </w:p>
    <w:p>
      <w:pPr>
        <w:pStyle w:val="1653"/>
        <w:ind w:firstLine="709"/>
        <w:jc w:val="both"/>
        <w:spacing w:after="0" w:line="240" w:lineRule="auto"/>
        <w:tabs>
          <w:tab w:val="left" w:pos="0" w:leader="none"/>
          <w:tab w:val="left" w:pos="851" w:leader="none"/>
          <w:tab w:val="left" w:pos="1276" w:leader="none"/>
          <w:tab w:val="left" w:pos="1418" w:leader="none"/>
        </w:tabs>
        <w:rPr>
          <w:rFonts w:eastAsia="Calibri"/>
          <w:lang w:eastAsia="en-US"/>
        </w:rPr>
      </w:pPr>
      <w:r>
        <w:rPr>
          <w:rFonts w:eastAsia="Calibri"/>
          <w:lang w:eastAsia="en-US"/>
        </w:rPr>
        <w:t xml:space="preserve">После получения такого уведомления Клиент вправе повторно направить в Банк документы надлежащего качества.</w:t>
      </w:r>
      <w:r>
        <w:rPr>
          <w:rFonts w:eastAsia="Calibri"/>
          <w:lang w:eastAsia="en-US"/>
        </w:rPr>
      </w:r>
      <w:r>
        <w:rPr>
          <w:rFonts w:eastAsia="Calibri"/>
          <w:lang w:eastAsia="en-US"/>
        </w:rPr>
      </w:r>
    </w:p>
    <w:p>
      <w:pPr>
        <w:pStyle w:val="1653"/>
        <w:ind w:firstLine="709"/>
        <w:jc w:val="both"/>
        <w:spacing w:after="0" w:line="240" w:lineRule="auto"/>
        <w:tabs>
          <w:tab w:val="left" w:pos="0" w:leader="none"/>
          <w:tab w:val="left" w:pos="1276" w:leader="none"/>
        </w:tabs>
      </w:pPr>
      <w:r>
        <w:t xml:space="preserve">2.9. Банк вправе приостановить предоставление услуг в случаях, установленных законодательством Российской Федерации, включая Федеральный закон от 07.08.2001 </w:t>
      </w:r>
      <w:r>
        <w:br/>
        <w:t xml:space="preserve">№ 115-ФЗ «О противодействии легализации</w:t>
      </w:r>
      <w:r>
        <w:t xml:space="preserve"> (отмыванию) доходов, полученных преступным путем, и финансированию терроризма» (далее – Федеральный закон № 115-ФЗ) и Федеральный закон от 30.12.2006 № 281-ФЗ «О специальных экономических мерах и принудительных мерах» (далее – Федеральный закон № 281-ФЗ).</w:t>
      </w:r>
      <w:r/>
    </w:p>
    <w:p>
      <w:pPr>
        <w:pStyle w:val="1640"/>
        <w:ind w:left="0" w:firstLine="709"/>
        <w:jc w:val="both"/>
        <w:tabs>
          <w:tab w:val="left" w:pos="0" w:leader="none"/>
          <w:tab w:val="left" w:pos="1134" w:leader="none"/>
          <w:tab w:val="left" w:pos="1276" w:leader="none"/>
          <w:tab w:val="left" w:pos="1418" w:leader="none"/>
        </w:tabs>
      </w:pPr>
      <w:r>
        <w:t xml:space="preserve">2.10. Клиент, заключивший Договор, может подключить (а также впоследствии изменить, отключить) </w:t>
      </w:r>
      <w:r>
        <w:t xml:space="preserve">Cервис</w:t>
      </w:r>
      <w:r>
        <w:t xml:space="preserve"> «SMS информирование» к выпущенной к расчетному счету, открытому в рамках ЕСД, Бизнес-карте, предоставляющий информирование по операциям/событиям по расчетному счету с Бизнес-картой. Клиент может предоставить </w:t>
      </w:r>
      <w:r>
        <w:br/>
        <w:t xml:space="preserve">в Банк Заявление на подключение/отключение/изменение </w:t>
      </w:r>
      <w:r>
        <w:t xml:space="preserve">Cервиса</w:t>
      </w:r>
      <w:r>
        <w:t xml:space="preserve"> «SMS информирование» по форме Приложения 15 к Условиям РКО (Приложение 1 к Единому сервисному договору).</w:t>
      </w:r>
      <w:r/>
    </w:p>
    <w:p>
      <w:pPr>
        <w:pStyle w:val="1640"/>
        <w:numPr>
          <w:ilvl w:val="0"/>
          <w:numId w:val="1"/>
        </w:numPr>
        <w:contextualSpacing w:val="0"/>
        <w:ind w:left="0" w:firstLine="0"/>
        <w:jc w:val="center"/>
        <w:keepNext/>
        <w:spacing w:before="120" w:after="120"/>
        <w:tabs>
          <w:tab w:val="left" w:pos="-1701" w:leader="none"/>
          <w:tab w:val="left" w:pos="426" w:leader="none"/>
        </w:tabs>
        <w:rPr>
          <w:b/>
          <w:bCs/>
        </w:rPr>
        <w:outlineLvl w:val="0"/>
      </w:pPr>
      <w:r>
        <w:rPr>
          <w:rFonts w:cs="Tahoma"/>
          <w:b/>
        </w:rPr>
        <w:t xml:space="preserve">Заключение договора. Порядок проведения операций</w:t>
      </w:r>
      <w:r>
        <w:rPr>
          <w:b/>
          <w:bCs/>
        </w:rPr>
      </w:r>
      <w:r>
        <w:rPr>
          <w:b/>
          <w:bCs/>
        </w:rPr>
      </w:r>
    </w:p>
    <w:p>
      <w:pPr>
        <w:pStyle w:val="1653"/>
        <w:numPr>
          <w:ilvl w:val="0"/>
          <w:numId w:val="3"/>
        </w:numPr>
        <w:ind w:left="0" w:firstLine="709"/>
        <w:jc w:val="both"/>
        <w:spacing w:after="0" w:line="240" w:lineRule="auto"/>
        <w:tabs>
          <w:tab w:val="left" w:pos="0" w:leader="none"/>
          <w:tab w:val="left" w:pos="1276" w:leader="none"/>
        </w:tabs>
      </w:pPr>
      <w:r>
        <w:t xml:space="preserve">Заключение Договора осуществляется путем присоединения Клиента </w:t>
      </w:r>
      <w:r>
        <w:br/>
        <w:t xml:space="preserve">к настоящим Условиям в соответствии со статьей 428 Гражданского кодекса Российской Федерации и производится </w:t>
      </w:r>
      <w:r>
        <w:rPr>
          <w:rFonts w:cs="Tahoma"/>
        </w:rPr>
        <w:t xml:space="preserve">одним из следующих способов:</w:t>
      </w:r>
      <w:r/>
    </w:p>
    <w:p>
      <w:pPr>
        <w:numPr>
          <w:ilvl w:val="0"/>
          <w:numId w:val="21"/>
        </w:numPr>
        <w:ind w:left="0" w:firstLine="709"/>
        <w:jc w:val="both"/>
        <w:widowControl w:val="off"/>
        <w:tabs>
          <w:tab w:val="left" w:pos="-2410" w:leader="none"/>
          <w:tab w:val="left" w:pos="1134" w:leader="none"/>
          <w:tab w:val="left" w:pos="1276" w:leader="none"/>
        </w:tabs>
        <w:rPr>
          <w:bCs/>
        </w:rPr>
      </w:pPr>
      <w:r>
        <w:rPr>
          <w:bCs/>
        </w:rPr>
        <w:t xml:space="preserve">путем подачи в Банк подписанного </w:t>
      </w:r>
      <w:r>
        <w:rPr>
          <w:bCs/>
          <w:color w:val="000000"/>
        </w:rPr>
        <w:t xml:space="preserve">Заявления о присоединении к Условиям </w:t>
      </w:r>
      <w:r>
        <w:rPr>
          <w:bCs/>
        </w:rPr>
        <w:t xml:space="preserve">на бумажном носителе по типовой форме Банка;</w:t>
      </w:r>
      <w:r>
        <w:rPr>
          <w:bCs/>
        </w:rPr>
      </w:r>
      <w:r>
        <w:rPr>
          <w:bCs/>
        </w:rPr>
      </w:r>
    </w:p>
    <w:p>
      <w:pPr>
        <w:numPr>
          <w:ilvl w:val="0"/>
          <w:numId w:val="21"/>
        </w:numPr>
        <w:ind w:left="0" w:firstLine="709"/>
        <w:jc w:val="both"/>
        <w:widowControl w:val="off"/>
        <w:tabs>
          <w:tab w:val="left" w:pos="-2410" w:leader="none"/>
          <w:tab w:val="left" w:pos="1134" w:leader="none"/>
          <w:tab w:val="left" w:pos="1276" w:leader="none"/>
        </w:tabs>
        <w:rPr>
          <w:bCs/>
        </w:rPr>
      </w:pPr>
      <w:r>
        <w:rPr>
          <w:bCs/>
        </w:rPr>
        <w:t xml:space="preserve">путем направления в электронном виде с использованием ИС Свой Бизнес Заявления </w:t>
      </w:r>
      <w:r>
        <w:rPr>
          <w:bCs/>
          <w:color w:val="000000"/>
        </w:rPr>
        <w:t xml:space="preserve">о присоединении к Условиям </w:t>
      </w:r>
      <w:r>
        <w:t xml:space="preserve">в виде формализованного электронного документа</w:t>
      </w:r>
      <w:r>
        <w:rPr>
          <w:bCs/>
          <w:color w:val="000000"/>
        </w:rPr>
        <w:t xml:space="preserve">,</w:t>
      </w:r>
      <w:r>
        <w:rPr>
          <w:bCs/>
        </w:rPr>
        <w:t xml:space="preserve"> подписанного электронной подписью </w:t>
      </w:r>
      <w:r>
        <w:t xml:space="preserve">(ЭП) ЕИО Клиента (самого Клиента)</w:t>
      </w:r>
      <w:r>
        <w:rPr>
          <w:bCs/>
        </w:rPr>
        <w:t xml:space="preserve">.</w:t>
      </w:r>
      <w:r>
        <w:rPr>
          <w:bCs/>
        </w:rPr>
      </w:r>
      <w:r>
        <w:rPr>
          <w:bCs/>
        </w:rPr>
      </w:r>
    </w:p>
    <w:p>
      <w:pPr>
        <w:ind w:firstLine="709"/>
        <w:jc w:val="both"/>
        <w:widowControl w:val="off"/>
        <w:tabs>
          <w:tab w:val="left" w:pos="-2410" w:leader="none"/>
          <w:tab w:val="left" w:pos="1134" w:leader="none"/>
          <w:tab w:val="left" w:pos="1276" w:leader="none"/>
        </w:tabs>
        <w:rPr>
          <w:bCs/>
        </w:rPr>
      </w:pPr>
      <w:r>
        <w:rPr>
          <w:bCs/>
        </w:rPr>
        <w:t xml:space="preserve">Подписывая Заявление</w:t>
      </w:r>
      <w:r>
        <w:rPr>
          <w:bCs/>
          <w:color w:val="000000"/>
        </w:rPr>
        <w:t xml:space="preserve"> о присоединении к Условиям</w:t>
      </w:r>
      <w:r>
        <w:rPr>
          <w:bCs/>
        </w:rPr>
        <w:t xml:space="preserve">, Клиент подтверждает ознакомление и согласие с настоящими </w:t>
      </w:r>
      <w:r>
        <w:t xml:space="preserve">Условиями, Памяткой </w:t>
      </w:r>
      <w:r>
        <w:rPr>
          <w:bCs/>
        </w:rPr>
        <w:t xml:space="preserve">и Тарифами Банка. </w:t>
      </w:r>
      <w:r>
        <w:rPr>
          <w:bCs/>
        </w:rPr>
      </w:r>
      <w:r>
        <w:rPr>
          <w:bCs/>
        </w:rPr>
      </w:r>
    </w:p>
    <w:p>
      <w:pPr>
        <w:ind w:firstLine="709"/>
        <w:jc w:val="both"/>
        <w:tabs>
          <w:tab w:val="left" w:pos="1134" w:leader="none"/>
        </w:tabs>
      </w:pPr>
      <w:r>
        <w:t xml:space="preserve">В случае необходимости обновления представленных ранее в Банк учредительных и иных документов для открытия Счета, Договор в ИС Свой Бизнес не заключается.</w:t>
      </w:r>
      <w:r/>
    </w:p>
    <w:p>
      <w:pPr>
        <w:pStyle w:val="1653"/>
        <w:numPr>
          <w:ilvl w:val="0"/>
          <w:numId w:val="3"/>
        </w:numPr>
        <w:ind w:left="0" w:firstLine="709"/>
        <w:jc w:val="both"/>
        <w:spacing w:after="0" w:line="240" w:lineRule="auto"/>
        <w:tabs>
          <w:tab w:val="left" w:pos="0" w:leader="none"/>
          <w:tab w:val="left" w:pos="1276" w:leader="none"/>
        </w:tabs>
      </w:pPr>
      <w:r>
        <w:t xml:space="preserve">Клиент до заключения настоящего Договора знакомится с информацией </w:t>
      </w:r>
      <w:r>
        <w:br/>
        <w:t xml:space="preserve">об условиях использования Бизнес-карт, в частности об ограничениях способов и мест использования, случаях повышенного риска использования Бизнес-карты, изложенной </w:t>
      </w:r>
      <w:r>
        <w:br/>
        <w:t xml:space="preserve">в настоящих Условиях, Памятке и размещенной на официальном </w:t>
      </w:r>
      <w:r>
        <w:t xml:space="preserve">web</w:t>
      </w:r>
      <w:r>
        <w:t xml:space="preserve">-сайте Банка в сети интернет по адресу: </w:t>
      </w:r>
      <w:hyperlink r:id="rId13" w:tooltip="http://www.rshb.ru" w:history="1">
        <w:r>
          <w:t xml:space="preserve">http://www.rshb.ru</w:t>
        </w:r>
      </w:hyperlink>
      <w:r>
        <w:t xml:space="preserve">, и обязан довести указанную информацию до сведения каждого из Держателей, получающих и использующих Бизнес-карты в рамках настоящего Договора. </w:t>
      </w:r>
      <w:r/>
    </w:p>
    <w:p>
      <w:pPr>
        <w:pStyle w:val="1653"/>
        <w:numPr>
          <w:ilvl w:val="0"/>
          <w:numId w:val="3"/>
        </w:numPr>
        <w:ind w:left="0" w:firstLine="709"/>
        <w:jc w:val="both"/>
        <w:spacing w:after="0" w:line="240" w:lineRule="auto"/>
        <w:tabs>
          <w:tab w:val="left" w:pos="0" w:leader="none"/>
          <w:tab w:val="left" w:pos="1276" w:leader="none"/>
        </w:tabs>
      </w:pPr>
      <w:r>
        <w:rPr>
          <w:bCs/>
          <w:color w:val="000000"/>
        </w:rPr>
        <w:t xml:space="preserve">В зависимости от выбранного Клиентом способа</w:t>
      </w:r>
      <w:r>
        <w:t xml:space="preserve"> заключения Договора, предусмотренного п. 3.1 Условий:</w:t>
      </w:r>
      <w:r/>
    </w:p>
    <w:p>
      <w:pPr>
        <w:ind w:firstLine="709"/>
        <w:jc w:val="both"/>
        <w:tabs>
          <w:tab w:val="left" w:pos="0" w:leader="none"/>
          <w:tab w:val="left" w:pos="1276" w:leader="none"/>
        </w:tabs>
      </w:pPr>
      <w:r>
        <w:t xml:space="preserve">3.3.1. Клиент представляет в Подразделение Банка на бумажном носителе (в двух экземплярах) Заявление о присоединении к Единому сервисному договору/Заявление о присоединении к Условиям выпуска и обслуживания бизнес-карт АО «</w:t>
      </w:r>
      <w:r>
        <w:t xml:space="preserve">Россельхозбанк</w:t>
      </w:r>
      <w:r>
        <w:t xml:space="preserve">» к расчетному счету и выпуска Бизнес-карт </w:t>
      </w:r>
      <w:r>
        <w:rPr>
          <w:bCs/>
        </w:rPr>
        <w:t xml:space="preserve">в рамках Единого сервисного договора</w:t>
      </w:r>
      <w:r>
        <w:t xml:space="preserve">/</w:t>
      </w:r>
      <w:r>
        <w:rPr>
          <w:rFonts w:cs="Tahoma"/>
        </w:rPr>
        <w:t xml:space="preserve">Заявление </w:t>
      </w:r>
      <w:r>
        <w:t xml:space="preserve">о присоединении к Условиям открытия банковских счетов и расчетно-кассового обслуживания клиента в АО «</w:t>
      </w:r>
      <w:r>
        <w:t xml:space="preserve">Россельхозбанк</w:t>
      </w:r>
      <w:r>
        <w:t xml:space="preserve">» в рамках Единого сервисного договора, подп</w:t>
      </w:r>
      <w:r>
        <w:t xml:space="preserve">исанное от имени Клиента уполномоченным лицом Клиента (или самим Клиентом) и скрепленное оттиском печати Клиента (при наличии). Заявление о присоединении к Единому сервисному договору/Заявление о присоединении к Условиям выпуска и обслуживания бизнес-карт </w:t>
      </w:r>
      <w:r>
        <w:br/>
        <w:t xml:space="preserve">АО «</w:t>
      </w:r>
      <w:r>
        <w:t xml:space="preserve">Россельхозбанк</w:t>
      </w:r>
      <w:r>
        <w:t xml:space="preserve">» к расчетному счету и выпуска Бизнес-карт </w:t>
      </w:r>
      <w:r>
        <w:rPr>
          <w:bCs/>
        </w:rPr>
        <w:t xml:space="preserve">в рамках Единого сервисного договора</w:t>
      </w:r>
      <w:r>
        <w:t xml:space="preserve">/</w:t>
      </w:r>
      <w:r>
        <w:rPr>
          <w:rFonts w:cs="Tahoma"/>
        </w:rPr>
        <w:t xml:space="preserve">Заявление </w:t>
      </w:r>
      <w:r>
        <w:t xml:space="preserve">о присоединении к Условиям открытия банковских счетов и расчетно-кассового обслуживания клиента в АО «</w:t>
      </w:r>
      <w:r>
        <w:t xml:space="preserve">Россельхозбанк</w:t>
      </w:r>
      <w:r>
        <w:t xml:space="preserve">» в рамках Единого сервисного договора в обязательном порядке должно быть предоставлено одновременно с д</w:t>
      </w:r>
      <w:r>
        <w:t xml:space="preserve">окументами для открытия Счета в соответствии с требованиями Банка, нормативными актами Банка России и требованиями законодательства Российской Федерации либо дополнительно к документам к действующему расчетному счету, открытому до даты заключения Договора.</w:t>
      </w:r>
      <w:r/>
    </w:p>
    <w:p>
      <w:pPr>
        <w:ind w:firstLine="709"/>
        <w:jc w:val="both"/>
        <w:tabs>
          <w:tab w:val="left" w:pos="0" w:leader="none"/>
          <w:tab w:val="left" w:pos="1276" w:leader="none"/>
        </w:tabs>
      </w:pPr>
      <w:r>
        <w:t xml:space="preserve">Представление в Подразделение Банка Заявления о присоединении к Единому сервисному договору/Заявления о присоединении к Условиям выпуска и обслуживания бизнес-карт АО «</w:t>
      </w:r>
      <w:r>
        <w:t xml:space="preserve">Россельхозбанк</w:t>
      </w:r>
      <w:r>
        <w:t xml:space="preserve">» к расчетному счету и выпуска Бизнес-карт </w:t>
      </w:r>
      <w:r>
        <w:rPr>
          <w:bCs/>
        </w:rPr>
        <w:t xml:space="preserve">в рамках Единого сервисного договора</w:t>
      </w:r>
      <w:r>
        <w:t xml:space="preserve">/</w:t>
      </w:r>
      <w:r>
        <w:rPr>
          <w:rFonts w:cs="Tahoma"/>
        </w:rPr>
        <w:t xml:space="preserve">Заявления </w:t>
      </w:r>
      <w:r>
        <w:t xml:space="preserve">о присоединении к Условиям открытия банковских счетов и расчетно-кассового обслуживания клиента в АО «</w:t>
      </w:r>
      <w:r>
        <w:t xml:space="preserve">Россельхозбанк</w:t>
      </w:r>
      <w:r>
        <w:t xml:space="preserve">» в рамках Единого сервисного договора и документов для открытия Счета должно обязательно сопровождаться одновременным представлением документов по выпуску Бизнес-карты, указанных в пункте 4.6 настоящего Договора.</w:t>
      </w:r>
      <w:r/>
    </w:p>
    <w:p>
      <w:pPr>
        <w:ind w:firstLine="709"/>
        <w:jc w:val="both"/>
        <w:tabs>
          <w:tab w:val="left" w:pos="1276" w:leader="none"/>
          <w:tab w:val="left" w:pos="2268" w:leader="none"/>
        </w:tabs>
      </w:pPr>
      <w:r>
        <w:t xml:space="preserve">Выдача Бизнес-карты к расчетному счету может быть осуществлена в рамках выезда к Клиенту только при открытии расчетного счета.</w:t>
      </w:r>
      <w:r/>
    </w:p>
    <w:p>
      <w:pPr>
        <w:pStyle w:val="1648"/>
        <w:ind w:firstLine="709"/>
        <w:jc w:val="both"/>
        <w:tabs>
          <w:tab w:val="left" w:pos="2268" w:leader="none"/>
        </w:tabs>
        <w:rPr>
          <w:bCs/>
          <w:sz w:val="24"/>
          <w:szCs w:val="24"/>
        </w:rPr>
      </w:pPr>
      <w:r>
        <w:rPr>
          <w:sz w:val="24"/>
          <w:szCs w:val="24"/>
        </w:rPr>
        <w:t xml:space="preserve">3.3.2. Либо Клиент направляет с использованием </w:t>
      </w:r>
      <w:r>
        <w:rPr>
          <w:bCs/>
          <w:sz w:val="24"/>
          <w:szCs w:val="24"/>
        </w:rPr>
        <w:t xml:space="preserve">ИС Свой Бизнес подписанное ЭП Заявление </w:t>
      </w:r>
      <w:r>
        <w:rPr>
          <w:bCs/>
          <w:color w:val="000000"/>
          <w:sz w:val="24"/>
          <w:szCs w:val="24"/>
        </w:rPr>
        <w:t xml:space="preserve">о присоединении к Условиям </w:t>
      </w:r>
      <w:r>
        <w:rPr>
          <w:sz w:val="24"/>
          <w:szCs w:val="24"/>
        </w:rPr>
        <w:t xml:space="preserve">выпуска и обслуживания бизнес-карт </w:t>
      </w:r>
      <w:r>
        <w:rPr>
          <w:sz w:val="24"/>
          <w:szCs w:val="24"/>
        </w:rPr>
        <w:br/>
        <w:t xml:space="preserve">АО «</w:t>
      </w:r>
      <w:r>
        <w:rPr>
          <w:sz w:val="24"/>
          <w:szCs w:val="24"/>
        </w:rPr>
        <w:t xml:space="preserve">Россельхозбанк</w:t>
      </w:r>
      <w:r>
        <w:rPr>
          <w:sz w:val="24"/>
          <w:szCs w:val="24"/>
        </w:rPr>
        <w:t xml:space="preserve">» к расчетному счету и выпуска Бизнес-карт </w:t>
      </w:r>
      <w:r>
        <w:rPr>
          <w:bCs/>
          <w:sz w:val="24"/>
          <w:szCs w:val="24"/>
        </w:rPr>
        <w:t xml:space="preserve">в рамках Единого сервисного договора в виде формализованного электронного документа.</w:t>
      </w:r>
      <w:r>
        <w:rPr>
          <w:bCs/>
          <w:color w:val="000000"/>
          <w:sz w:val="24"/>
          <w:szCs w:val="24"/>
        </w:rPr>
        <w:t xml:space="preserve"> </w:t>
      </w:r>
      <w:r>
        <w:rPr>
          <w:bCs/>
          <w:sz w:val="24"/>
          <w:szCs w:val="24"/>
        </w:rPr>
      </w:r>
      <w:r>
        <w:rPr>
          <w:bCs/>
          <w:sz w:val="24"/>
          <w:szCs w:val="24"/>
        </w:rPr>
      </w:r>
    </w:p>
    <w:p>
      <w:pPr>
        <w:ind w:firstLine="709"/>
        <w:jc w:val="both"/>
        <w:tabs>
          <w:tab w:val="left" w:pos="2268" w:leader="none"/>
        </w:tabs>
        <w:rPr>
          <w:rFonts w:cs="Courier New"/>
        </w:rPr>
      </w:pPr>
      <w:r>
        <w:t xml:space="preserve">Договор с использованием ИС Свой Бизнес заключается в том случае, </w:t>
      </w:r>
      <w:r>
        <w:rPr>
          <w:rFonts w:cs="Courier New"/>
        </w:rPr>
        <w:t xml:space="preserve">если Клиент заключил с Банком Единый сервисный договор и в рамках него Договор о ДБО ЮЛ</w:t>
      </w:r>
      <w:r>
        <w:rPr>
          <w:rFonts w:cs="Courier New"/>
        </w:rPr>
        <w:br/>
        <w:t xml:space="preserve">(ИС Свой Бизнес) и Договор РКО.</w:t>
      </w:r>
      <w:r>
        <w:rPr>
          <w:rFonts w:cs="Courier New"/>
        </w:rPr>
      </w:r>
      <w:r>
        <w:rPr>
          <w:rFonts w:cs="Courier New"/>
        </w:rPr>
      </w:r>
    </w:p>
    <w:p>
      <w:pPr>
        <w:pStyle w:val="1653"/>
        <w:numPr>
          <w:ilvl w:val="0"/>
          <w:numId w:val="3"/>
        </w:numPr>
        <w:ind w:left="0" w:firstLine="709"/>
        <w:jc w:val="both"/>
        <w:spacing w:after="0" w:line="240" w:lineRule="auto"/>
        <w:tabs>
          <w:tab w:val="left" w:pos="0" w:leader="none"/>
          <w:tab w:val="left" w:pos="1276" w:leader="none"/>
        </w:tabs>
      </w:pPr>
      <w:r>
        <w:t xml:space="preserve">В зависимости от выбранного Клиентом способа заключения Договора Банк подтверждает факт заключения Договора одним из следующих способов:</w:t>
      </w:r>
      <w:r/>
    </w:p>
    <w:p>
      <w:pPr>
        <w:ind w:firstLine="709"/>
        <w:jc w:val="both"/>
        <w:tabs>
          <w:tab w:val="left" w:pos="1276" w:leader="none"/>
          <w:tab w:val="left" w:pos="2268" w:leader="none"/>
        </w:tabs>
        <w:rPr>
          <w:rFonts w:cs="Tahoma"/>
        </w:rPr>
      </w:pPr>
      <w:r>
        <w:t xml:space="preserve">3.4.1. Путем передачи Клиенту экземпляра Заявления о присоединении к Единому сервисному договору/Заявления о присоединении к Условиям выпуска и обслуживания Бизнес-карт АО «</w:t>
      </w:r>
      <w:r>
        <w:t xml:space="preserve">Россельхозбанк</w:t>
      </w:r>
      <w:r>
        <w:t xml:space="preserve">» к расчетному счету и выпуска Бизнес-карт </w:t>
      </w:r>
      <w:r>
        <w:rPr>
          <w:bCs/>
          <w:color w:val="000000"/>
        </w:rPr>
        <w:t xml:space="preserve">в рамках Единого сервисного договора/</w:t>
      </w:r>
      <w:r>
        <w:t xml:space="preserve">Заявления о присоединении к Условиям открытия банковских счетов и расчетно-кассового обслуживания клиента в АО «</w:t>
      </w:r>
      <w:r>
        <w:t xml:space="preserve">Россельхозбанк</w:t>
      </w:r>
      <w:r>
        <w:t xml:space="preserve">» </w:t>
      </w:r>
      <w:r>
        <w:rPr>
          <w:bCs/>
          <w:color w:val="000000"/>
        </w:rPr>
        <w:t xml:space="preserve">в рамках Единого сервисного договора</w:t>
      </w:r>
      <w:r>
        <w:t xml:space="preserve"> с отметками Банка, содержащими, в числе прочего, номер и дату заключения Договора. </w:t>
      </w:r>
      <w:r>
        <w:rPr>
          <w:rFonts w:cs="Tahoma"/>
        </w:rPr>
        <w:t xml:space="preserve">Права и обязанности Сторон по Договору возникают с даты заключения Договора, указанной Банком в Заявлении о присоединении к Условиям.</w:t>
      </w:r>
      <w:r>
        <w:rPr>
          <w:rFonts w:cs="Tahoma"/>
        </w:rPr>
      </w:r>
      <w:r>
        <w:rPr>
          <w:rFonts w:cs="Tahoma"/>
        </w:rPr>
      </w:r>
    </w:p>
    <w:p>
      <w:pPr>
        <w:pStyle w:val="1648"/>
        <w:ind w:firstLine="709"/>
        <w:jc w:val="both"/>
        <w:rPr>
          <w:sz w:val="24"/>
          <w:szCs w:val="24"/>
        </w:rPr>
      </w:pPr>
      <w:r>
        <w:rPr>
          <w:rFonts w:cs="Tahoma"/>
          <w:sz w:val="24"/>
          <w:szCs w:val="24"/>
        </w:rPr>
        <w:t xml:space="preserve">3.4.2. Путем информирования Клиента в ИС Свой Бизнес о факте заключения Договора</w:t>
      </w:r>
      <w:r>
        <w:rPr>
          <w:rFonts w:cs="Tahoma"/>
          <w:sz w:val="24"/>
          <w:szCs w:val="24"/>
          <w:vertAlign w:val="superscript"/>
        </w:rPr>
        <w:footnoteReference w:id="9"/>
      </w:r>
      <w:r>
        <w:rPr>
          <w:rFonts w:cs="Tahoma"/>
          <w:sz w:val="24"/>
          <w:szCs w:val="24"/>
        </w:rPr>
        <w:t xml:space="preserve">. Права и обязанности Сторон по Договору возникают с даты заключения Договора. </w:t>
      </w:r>
      <w:r>
        <w:rPr>
          <w:rFonts w:cs="Tahoma"/>
          <w:sz w:val="24"/>
          <w:szCs w:val="24"/>
        </w:rPr>
        <w:t xml:space="preserve">Датой заключения Договора считается дата получения Клиентом от Банка в ИС Свой Бизнес сообщения о факте заключения Договора</w:t>
      </w:r>
      <w:r>
        <w:rPr>
          <w:bCs/>
          <w:color w:val="000000"/>
          <w:sz w:val="24"/>
          <w:szCs w:val="24"/>
        </w:rPr>
        <w:t xml:space="preserve">.</w:t>
      </w:r>
      <w:r>
        <w:rPr>
          <w:sz w:val="24"/>
          <w:szCs w:val="24"/>
        </w:rPr>
      </w:r>
      <w:r>
        <w:rPr>
          <w:sz w:val="24"/>
          <w:szCs w:val="24"/>
        </w:rPr>
      </w:r>
    </w:p>
    <w:p>
      <w:pPr>
        <w:pStyle w:val="1653"/>
        <w:numPr>
          <w:ilvl w:val="0"/>
          <w:numId w:val="3"/>
        </w:numPr>
        <w:ind w:left="0" w:firstLine="709"/>
        <w:jc w:val="both"/>
        <w:spacing w:after="0" w:line="240" w:lineRule="auto"/>
        <w:tabs>
          <w:tab w:val="left" w:pos="0" w:leader="none"/>
          <w:tab w:val="left" w:pos="1276" w:leader="none"/>
        </w:tabs>
      </w:pPr>
      <w:r>
        <w:t xml:space="preserve">После заключения Договора Клиент предоставляет в Банк доверенность, оформленную по типовой форме Банка на Представителя Клиента. Доверенности могут быть оформлены нескольким работникам Клиента.</w:t>
      </w:r>
      <w:r/>
    </w:p>
    <w:p>
      <w:pPr>
        <w:pStyle w:val="1653"/>
        <w:numPr>
          <w:ilvl w:val="0"/>
          <w:numId w:val="3"/>
        </w:numPr>
        <w:ind w:left="0" w:firstLine="709"/>
        <w:jc w:val="both"/>
        <w:spacing w:after="0" w:line="240" w:lineRule="auto"/>
        <w:tabs>
          <w:tab w:val="left" w:pos="0" w:leader="none"/>
          <w:tab w:val="left" w:pos="1276" w:leader="none"/>
        </w:tabs>
      </w:pPr>
      <w:r>
        <w:t xml:space="preserve">Представитель Клиента, на основании</w:t>
      </w:r>
      <w:r>
        <w:t xml:space="preserve"> </w:t>
      </w:r>
      <w:r>
        <w:t xml:space="preserve">доверенности Клиента, представляющей соответствующие полномочия, вправе совершать следующие действия:</w:t>
      </w:r>
      <w:r/>
    </w:p>
    <w:p>
      <w:pPr>
        <w:numPr>
          <w:ilvl w:val="0"/>
          <w:numId w:val="15"/>
        </w:numPr>
        <w:ind w:left="0" w:firstLine="709"/>
        <w:jc w:val="both"/>
        <w:tabs>
          <w:tab w:val="left" w:pos="1134" w:leader="none"/>
        </w:tabs>
        <w:rPr>
          <w:color w:val="000000"/>
        </w:rPr>
      </w:pPr>
      <w:r>
        <w:rPr>
          <w:color w:val="000000"/>
        </w:rPr>
        <w:t xml:space="preserve">представлять в Банк/получать в Банке документы, касающиеся выпуска и обслуживания Бизнес-карт;</w:t>
      </w:r>
      <w:r>
        <w:rPr>
          <w:color w:val="000000"/>
        </w:rPr>
      </w:r>
      <w:r>
        <w:rPr>
          <w:color w:val="000000"/>
        </w:rPr>
      </w:r>
    </w:p>
    <w:p>
      <w:pPr>
        <w:numPr>
          <w:ilvl w:val="0"/>
          <w:numId w:val="15"/>
        </w:numPr>
        <w:ind w:left="0" w:firstLine="709"/>
        <w:jc w:val="both"/>
        <w:widowControl w:val="off"/>
        <w:tabs>
          <w:tab w:val="left" w:pos="709" w:leader="none"/>
          <w:tab w:val="left" w:pos="1134" w:leader="none"/>
          <w:tab w:val="left" w:pos="1276" w:leader="none"/>
        </w:tabs>
        <w:rPr>
          <w:color w:val="000000"/>
        </w:rPr>
      </w:pPr>
      <w:r>
        <w:rPr>
          <w:color w:val="000000"/>
        </w:rPr>
        <w:t xml:space="preserve">получать выпущенные Банком на имя Держателей, идентифицированных Банком, Бизнес-карты/возвращать Бизнес-карты в Банк;</w:t>
      </w:r>
      <w:r>
        <w:rPr>
          <w:color w:val="000000"/>
        </w:rPr>
      </w:r>
      <w:r>
        <w:rPr>
          <w:color w:val="000000"/>
        </w:rPr>
      </w:r>
    </w:p>
    <w:p>
      <w:pPr>
        <w:numPr>
          <w:ilvl w:val="0"/>
          <w:numId w:val="15"/>
        </w:numPr>
        <w:ind w:left="0" w:firstLine="709"/>
        <w:jc w:val="both"/>
        <w:widowControl w:val="off"/>
        <w:tabs>
          <w:tab w:val="left" w:pos="709" w:leader="none"/>
          <w:tab w:val="left" w:pos="1134" w:leader="none"/>
          <w:tab w:val="left" w:pos="1276" w:leader="none"/>
        </w:tabs>
        <w:rPr>
          <w:color w:val="000000"/>
        </w:rPr>
      </w:pPr>
      <w:r>
        <w:rPr>
          <w:rFonts w:cs="Courier New"/>
        </w:rPr>
        <w:t xml:space="preserve">приостанавливать/прекращать использование</w:t>
      </w:r>
      <w:r>
        <w:rPr>
          <w:color w:val="000000"/>
        </w:rPr>
        <w:t xml:space="preserve"> Бизнес-карты. </w:t>
      </w:r>
      <w:r>
        <w:rPr>
          <w:color w:val="000000"/>
        </w:rPr>
      </w:r>
      <w:r>
        <w:rPr>
          <w:color w:val="000000"/>
        </w:rPr>
      </w:r>
    </w:p>
    <w:p>
      <w:pPr>
        <w:pStyle w:val="1640"/>
        <w:ind w:left="0" w:firstLine="709"/>
        <w:jc w:val="both"/>
        <w:tabs>
          <w:tab w:val="left" w:pos="1134" w:leader="none"/>
        </w:tabs>
        <w:rPr>
          <w:b/>
          <w:sz w:val="28"/>
          <w:szCs w:val="28"/>
        </w:rPr>
      </w:pPr>
      <w:r>
        <w:t xml:space="preserve">При этом Клиент/ЕИО Клиента либо Представитель Клиента представляет в Банк соответствующую доверенность до совершения, либо в момент совершения действий, указанных в доверенности.</w:t>
      </w:r>
      <w:r>
        <w:rPr>
          <w:b/>
          <w:sz w:val="28"/>
          <w:szCs w:val="28"/>
        </w:rPr>
      </w:r>
      <w:r>
        <w:rPr>
          <w:b/>
          <w:sz w:val="28"/>
          <w:szCs w:val="28"/>
        </w:rPr>
      </w:r>
    </w:p>
    <w:p>
      <w:pPr>
        <w:pStyle w:val="1653"/>
        <w:numPr>
          <w:ilvl w:val="0"/>
          <w:numId w:val="3"/>
        </w:numPr>
        <w:ind w:left="0" w:firstLine="709"/>
        <w:jc w:val="both"/>
        <w:spacing w:after="0" w:line="240" w:lineRule="auto"/>
        <w:tabs>
          <w:tab w:val="left" w:pos="0" w:leader="none"/>
          <w:tab w:val="left" w:pos="1276" w:leader="none"/>
        </w:tabs>
      </w:pPr>
      <w:r>
        <w:t xml:space="preserve">В случае изменения законодательства Российской Федерации и до внесения Банком соответствующих изменений в настоящие Условия, Условия применяются в части, не противоречащей требованиям законодательства Российской Федерации.</w:t>
      </w:r>
      <w:r/>
    </w:p>
    <w:p>
      <w:pPr>
        <w:pStyle w:val="1653"/>
        <w:numPr>
          <w:ilvl w:val="0"/>
          <w:numId w:val="3"/>
        </w:numPr>
        <w:ind w:left="0" w:firstLine="709"/>
        <w:jc w:val="both"/>
        <w:spacing w:after="0" w:line="240" w:lineRule="auto"/>
        <w:tabs>
          <w:tab w:val="left" w:pos="0" w:leader="none"/>
          <w:tab w:val="left" w:pos="1276" w:leader="none"/>
          <w:tab w:val="left" w:pos="1418" w:leader="none"/>
        </w:tabs>
      </w:pPr>
      <w:r>
        <w:t xml:space="preserve">Бизнес-карта/ее реквизиты используются Клиентом для проведения расходных операций в соответствии с пунктом 4.19 настоящих Условий. </w:t>
      </w:r>
      <w:r/>
    </w:p>
    <w:p>
      <w:pPr>
        <w:pStyle w:val="1653"/>
        <w:numPr>
          <w:ilvl w:val="0"/>
          <w:numId w:val="3"/>
        </w:numPr>
        <w:ind w:left="0" w:firstLine="709"/>
        <w:jc w:val="both"/>
        <w:spacing w:after="0" w:line="240" w:lineRule="auto"/>
        <w:tabs>
          <w:tab w:val="left" w:pos="0" w:leader="none"/>
          <w:tab w:val="left" w:pos="1276" w:leader="none"/>
          <w:tab w:val="left" w:pos="1418" w:leader="none"/>
        </w:tabs>
      </w:pPr>
      <w:r>
        <w:t xml:space="preserve">С использованием Бизнес</w:t>
      </w:r>
      <w:r>
        <w:t xml:space="preserve">-карты/ее реквизитов запрещается проведение операций в интернет-казино, операций по оплате участия в основанных на риске играх, покупке виртуальной валюты, пополнению электронных кошельков и проведение прочих операций, не связанных с деятельностью Клиента.</w:t>
      </w:r>
      <w:r/>
    </w:p>
    <w:p>
      <w:pPr>
        <w:pStyle w:val="1653"/>
        <w:numPr>
          <w:ilvl w:val="0"/>
          <w:numId w:val="3"/>
        </w:numPr>
        <w:ind w:left="0" w:firstLine="709"/>
        <w:jc w:val="both"/>
        <w:spacing w:after="0" w:line="240" w:lineRule="auto"/>
        <w:tabs>
          <w:tab w:val="left" w:pos="0" w:leader="none"/>
          <w:tab w:val="left" w:pos="1418" w:leader="none"/>
        </w:tabs>
      </w:pPr>
      <w:r>
        <w:t xml:space="preserve">С использованием Бизнес-карты/ее реквизитов запрещается проведение операций, связанных с осуществлением Клиентом видов деятельности, подлежащих лицензированию, в случае, если Клиент своевременно не предоставил в Банк соответствующие лицензии.</w:t>
      </w:r>
      <w:r/>
    </w:p>
    <w:p>
      <w:pPr>
        <w:pStyle w:val="1653"/>
        <w:numPr>
          <w:ilvl w:val="0"/>
          <w:numId w:val="3"/>
        </w:numPr>
        <w:ind w:left="0" w:firstLine="709"/>
        <w:jc w:val="both"/>
        <w:spacing w:after="0" w:line="240" w:lineRule="auto"/>
        <w:tabs>
          <w:tab w:val="left" w:pos="0" w:leader="none"/>
          <w:tab w:val="left" w:pos="1418" w:leader="none"/>
        </w:tabs>
      </w:pPr>
      <w:r>
        <w:t xml:space="preserve">Зачисленные на Счет в безналичном порядке денежные средства доступны для совершения операций по Счету с использованием Бизнес-карты/ее реквизитов не позднее банковского дня, следующего за днем зачисления денежных средств.</w:t>
      </w:r>
      <w:r/>
    </w:p>
    <w:p>
      <w:pPr>
        <w:pStyle w:val="1653"/>
        <w:numPr>
          <w:ilvl w:val="0"/>
          <w:numId w:val="3"/>
        </w:numPr>
        <w:ind w:left="0" w:firstLine="709"/>
        <w:jc w:val="both"/>
        <w:spacing w:after="0" w:line="240" w:lineRule="auto"/>
        <w:tabs>
          <w:tab w:val="left" w:pos="0" w:leader="none"/>
          <w:tab w:val="left" w:pos="1418" w:leader="none"/>
        </w:tabs>
      </w:pPr>
      <w:r>
        <w:t xml:space="preserve">Документы по операциям, совершенным с использованием Бизнес-карты могут составляться в валюте, отличной от валюты Счета. Расчет эквивалента суммы операции </w:t>
      </w:r>
      <w:r>
        <w:br/>
        <w:t xml:space="preserve">в валюту Счета производится в соответствии с Тарифным планом «Корпоративный ПЛЮС».</w:t>
      </w:r>
      <w:r/>
    </w:p>
    <w:p>
      <w:pPr>
        <w:pStyle w:val="1640"/>
        <w:ind w:left="0" w:firstLine="709"/>
        <w:jc w:val="both"/>
        <w:tabs>
          <w:tab w:val="left" w:pos="-1170" w:leader="none"/>
          <w:tab w:val="left" w:pos="0" w:leader="none"/>
          <w:tab w:val="left" w:pos="1418" w:leader="none"/>
        </w:tabs>
      </w:pPr>
      <w:r>
        <w:t xml:space="preserve">Клиент поручает Банку направить на приобретение соответствующей валют</w:t>
      </w:r>
      <w:r>
        <w:t xml:space="preserve">ы денежные средства со Счета, в сумме, достаточной для исполнения обязательств Клиента перед Банком, при этом конвертация денежных средств производится по курсу, установленному Банком на дату списания в соответствии с Тарифным планом «Корпоративный ПЛЮС». </w:t>
      </w:r>
      <w:r/>
    </w:p>
    <w:p>
      <w:pPr>
        <w:pStyle w:val="1653"/>
        <w:numPr>
          <w:ilvl w:val="0"/>
          <w:numId w:val="3"/>
        </w:numPr>
        <w:ind w:left="0" w:firstLine="709"/>
        <w:jc w:val="both"/>
        <w:spacing w:after="0" w:line="240" w:lineRule="auto"/>
        <w:tabs>
          <w:tab w:val="left" w:pos="0" w:leader="none"/>
          <w:tab w:val="left" w:pos="1418" w:leader="none"/>
        </w:tabs>
      </w:pPr>
      <w:r>
        <w:t xml:space="preserve">Клиент предоставляет Банку право списывать со Счета/иных счетов Клиента (кроме счетов по депозитам), открытых в Банке, в том числе со счетов, отличных от валюты Счета, осуществляя конвертацию денежных средств по курсу, установленному Банком </w:t>
      </w:r>
      <w:r>
        <w:br/>
        <w:t xml:space="preserve">на дату списания, на основании банковского ордера без дополнительного распоряжения:</w:t>
      </w:r>
      <w:r/>
    </w:p>
    <w:p>
      <w:pPr>
        <w:pStyle w:val="1640"/>
        <w:contextualSpacing w:val="0"/>
        <w:ind w:left="0" w:firstLine="709"/>
        <w:jc w:val="both"/>
        <w:tabs>
          <w:tab w:val="left" w:pos="0" w:leader="none"/>
          <w:tab w:val="left" w:pos="1560" w:leader="none"/>
        </w:tabs>
      </w:pPr>
      <w:r>
        <w:t xml:space="preserve">3.13.1. Суммы операций, совершенных с использованием Бизнес-карт/реквизитов Бизнес-карт.</w:t>
      </w:r>
      <w:r/>
    </w:p>
    <w:p>
      <w:pPr>
        <w:pStyle w:val="1640"/>
        <w:contextualSpacing w:val="0"/>
        <w:ind w:left="0" w:firstLine="709"/>
        <w:jc w:val="both"/>
        <w:tabs>
          <w:tab w:val="left" w:pos="0" w:leader="none"/>
          <w:tab w:val="left" w:pos="1560" w:leader="none"/>
        </w:tabs>
      </w:pPr>
      <w:r>
        <w:t xml:space="preserve">3.13.2. С</w:t>
      </w:r>
      <w:r>
        <w:t xml:space="preserve">уммы операций, совершенных в нарушение настоящего Договора, а также суммы, связанные с проверкой и предотвращением незаконного использования Бизнес-карт, а также судебные издержки и иные расходы, связанные с принудительным взысканием задолженности Клиента.</w:t>
      </w:r>
      <w:r/>
    </w:p>
    <w:p>
      <w:pPr>
        <w:pStyle w:val="1640"/>
        <w:contextualSpacing w:val="0"/>
        <w:ind w:left="0" w:firstLine="709"/>
        <w:jc w:val="both"/>
        <w:tabs>
          <w:tab w:val="left" w:pos="0" w:leader="none"/>
          <w:tab w:val="left" w:pos="1560" w:leader="none"/>
        </w:tabs>
      </w:pPr>
      <w:r>
        <w:t xml:space="preserve">3.13.3. Суммы задолженности по Счету, платы (проценты), подлежащих уплате за возникновение задолженности, предусмотренные Тарифным планом «Корпоративный ПЛЮС».</w:t>
      </w:r>
      <w:r/>
    </w:p>
    <w:p>
      <w:pPr>
        <w:pStyle w:val="1640"/>
        <w:contextualSpacing w:val="0"/>
        <w:ind w:left="0" w:firstLine="709"/>
        <w:jc w:val="both"/>
        <w:tabs>
          <w:tab w:val="left" w:pos="0" w:leader="none"/>
          <w:tab w:val="left" w:pos="1560" w:leader="none"/>
        </w:tabs>
      </w:pPr>
      <w:r>
        <w:t xml:space="preserve">3.13.4. Комиссионное вознаграждение, взимаемое в соответствии с Тарифным планом «Корпоративный ПЛЮС».</w:t>
      </w:r>
      <w:r/>
    </w:p>
    <w:p>
      <w:pPr>
        <w:pStyle w:val="1640"/>
        <w:ind w:left="0" w:firstLine="709"/>
        <w:jc w:val="both"/>
        <w:tabs>
          <w:tab w:val="left" w:pos="-1170" w:leader="none"/>
          <w:tab w:val="left" w:pos="426" w:leader="none"/>
          <w:tab w:val="left" w:pos="1560" w:leader="none"/>
        </w:tabs>
      </w:pPr>
      <w:r>
        <w:t xml:space="preserve">Условия данного пункта являются заранее данным акцептом, который представлен Клиентом Банку по настоящему Договору без ограничения по количеству р</w:t>
      </w:r>
      <w:r>
        <w:t xml:space="preserve">асчетных документов Банка, выставляемых в соответствии с условиями настоящего Договора, без ограничения по сумме и требованиям из обязательств, вытекающим из настоящего Договора с возможностью частичного исполнения расчетных документов по усмотрению Банка.</w:t>
      </w:r>
      <w:r/>
    </w:p>
    <w:p>
      <w:pPr>
        <w:pStyle w:val="1653"/>
        <w:numPr>
          <w:ilvl w:val="0"/>
          <w:numId w:val="3"/>
        </w:numPr>
        <w:ind w:left="0" w:firstLine="709"/>
        <w:jc w:val="both"/>
        <w:spacing w:after="0" w:line="240" w:lineRule="auto"/>
        <w:tabs>
          <w:tab w:val="left" w:pos="0" w:leader="none"/>
        </w:tabs>
      </w:pPr>
      <w:r>
        <w:t xml:space="preserve">Клиент обеспечивает расходование денежных средств по Счету </w:t>
      </w:r>
      <w:r>
        <w:br/>
        <w:t xml:space="preserve">с использованием Бизнес-карты/ее реквизитов в пределах остатка денежных средств </w:t>
      </w:r>
      <w:r>
        <w:br/>
        <w:t xml:space="preserve">на Счете, за вычетом Авторизованных сумм.</w:t>
      </w:r>
      <w:r/>
    </w:p>
    <w:p>
      <w:pPr>
        <w:pStyle w:val="1653"/>
        <w:ind w:firstLine="709"/>
        <w:jc w:val="both"/>
        <w:spacing w:after="0" w:line="240" w:lineRule="auto"/>
        <w:tabs>
          <w:tab w:val="left" w:pos="0" w:leader="none"/>
        </w:tabs>
      </w:pPr>
      <w:r>
        <w:t xml:space="preserve">Права на денежные средства, находящиеся </w:t>
      </w:r>
      <w:r>
        <w:t xml:space="preserve">на Счете</w:t>
      </w:r>
      <w:r>
        <w:t xml:space="preserve"> </w:t>
      </w:r>
      <w:r>
        <w:rPr>
          <w:bCs/>
        </w:rPr>
        <w:t xml:space="preserve">принадлежат Клиенту</w:t>
      </w:r>
      <w:r>
        <w:t xml:space="preserve"> в пределах остатка денежных средств на Счете, за исключением Авторизованных</w:t>
      </w:r>
      <w:r>
        <w:t xml:space="preserve"> сумм. Если сумма совершенных Держателем расходных операций превышает остаток денежных средств на Счете, у Клиента возникает Задолженность перед Банком, на сумму которой Банк начисляет плату (проценты) в соответствии с Тарифным планом «Корпоративный ПЛЮС».</w:t>
      </w:r>
      <w:r/>
    </w:p>
    <w:p>
      <w:pPr>
        <w:pStyle w:val="1653"/>
        <w:numPr>
          <w:ilvl w:val="0"/>
          <w:numId w:val="3"/>
        </w:numPr>
        <w:ind w:left="0" w:firstLine="709"/>
        <w:jc w:val="both"/>
        <w:spacing w:after="0" w:line="240" w:lineRule="auto"/>
        <w:tabs>
          <w:tab w:val="left" w:pos="0" w:leader="none"/>
        </w:tabs>
      </w:pPr>
      <w:r>
        <w:t xml:space="preserve">Начисление платы (процентов), указанной в пункте 3.14, производится со дня, следующего за днем возникновения задолженности, по день ее фактического погашения (включительно).</w:t>
      </w:r>
      <w:r/>
    </w:p>
    <w:p>
      <w:pPr>
        <w:pStyle w:val="1653"/>
        <w:numPr>
          <w:ilvl w:val="0"/>
          <w:numId w:val="3"/>
        </w:numPr>
        <w:ind w:left="0" w:firstLine="709"/>
        <w:jc w:val="both"/>
        <w:spacing w:after="0" w:line="240" w:lineRule="auto"/>
        <w:tabs>
          <w:tab w:val="left" w:pos="0" w:leader="none"/>
        </w:tabs>
      </w:pPr>
      <w:r>
        <w:t xml:space="preserve">Банк информирует Клиента о возникновении задолженности в срок не позднее следующего рабочего дня, направляя письменное уведомление.</w:t>
      </w:r>
      <w:r/>
    </w:p>
    <w:p>
      <w:pPr>
        <w:pStyle w:val="1653"/>
        <w:numPr>
          <w:ilvl w:val="0"/>
          <w:numId w:val="3"/>
        </w:numPr>
        <w:ind w:left="0" w:firstLine="709"/>
        <w:jc w:val="both"/>
        <w:spacing w:after="0" w:line="240" w:lineRule="auto"/>
        <w:tabs>
          <w:tab w:val="left" w:pos="0" w:leader="none"/>
        </w:tabs>
      </w:pPr>
      <w:r>
        <w:t xml:space="preserve">Клиент осуществляет расчеты с Банком по погашению задолженности в случае ее возникновения в течение 3 (трех) рабочих дней после получения уведомления от Банка. </w:t>
      </w:r>
      <w:r/>
    </w:p>
    <w:p>
      <w:pPr>
        <w:pStyle w:val="1653"/>
        <w:numPr>
          <w:ilvl w:val="0"/>
          <w:numId w:val="3"/>
        </w:numPr>
        <w:ind w:left="0" w:firstLine="709"/>
        <w:jc w:val="both"/>
        <w:spacing w:after="0" w:line="240" w:lineRule="auto"/>
        <w:tabs>
          <w:tab w:val="left" w:pos="0" w:leader="none"/>
          <w:tab w:val="left" w:pos="1276" w:leader="none"/>
        </w:tabs>
      </w:pPr>
      <w:r>
        <w:t xml:space="preserve"> Клиент несет ответственность за несвоевременное и/или неполное письменное уведомление Банка об обстоятельствах, имеющих значение для соблюдения требований Условий, в том числе о</w:t>
      </w:r>
      <w:r>
        <w:t xml:space="preserve">б изменении ранее сообщенных Банку сведений. Клиент несет ответственность и риск убытков за возможные отрицательные последствия факта несвоевременного и/или не полного письменного уведомления Банка о наступлении обстоятельств, указанных в настоящем пункте.</w:t>
      </w:r>
      <w:r/>
    </w:p>
    <w:p>
      <w:pPr>
        <w:pStyle w:val="1653"/>
        <w:numPr>
          <w:ilvl w:val="0"/>
          <w:numId w:val="3"/>
        </w:numPr>
        <w:ind w:left="0" w:firstLine="709"/>
        <w:jc w:val="both"/>
        <w:spacing w:after="0" w:line="240" w:lineRule="auto"/>
        <w:tabs>
          <w:tab w:val="left" w:pos="0" w:leader="none"/>
          <w:tab w:val="left" w:pos="1276" w:leader="none"/>
        </w:tabs>
      </w:pPr>
      <w:r>
        <w:t xml:space="preserve">Клиент несет ответственность за недостоверность представляемых документов, и информации для совершения операций по Счету с использованием Бизнес-карты/ее реквизитов, в том числе за информацию, подтверждающую местонахождение Клиента </w:t>
      </w:r>
      <w:r>
        <w:br/>
        <w:t xml:space="preserve">в соответствии с требованиями Федерального закона от 07.08.2001 № 115-ФЗ «.</w:t>
      </w:r>
      <w:r/>
    </w:p>
    <w:p>
      <w:pPr>
        <w:pStyle w:val="1640"/>
        <w:numPr>
          <w:ilvl w:val="0"/>
          <w:numId w:val="3"/>
        </w:numPr>
        <w:ind w:left="0" w:firstLine="709"/>
        <w:jc w:val="both"/>
        <w:tabs>
          <w:tab w:val="left" w:pos="0" w:leader="none"/>
          <w:tab w:val="left" w:pos="709" w:leader="none"/>
        </w:tabs>
        <w:rPr>
          <w:bCs/>
        </w:rPr>
      </w:pPr>
      <w:r>
        <w:t xml:space="preserve">В случае изменения сведений, подлежащих установлению при заключении Договора, в том числе изменения сведений, подлежащих установлению в целях идентификации Клиента/Держателя, а также (при их наличии) его представителей, выгодоприобретателей, </w:t>
      </w:r>
      <w:r>
        <w:t xml:space="preserve">бенефициарных</w:t>
      </w:r>
      <w:r>
        <w:t xml:space="preserve"> владельцев, </w:t>
      </w:r>
      <w:r>
        <w:rPr>
          <w:color w:val="000000"/>
        </w:rPr>
        <w:t xml:space="preserve">в течение трех рабочих дней</w:t>
      </w:r>
      <w:r>
        <w:t xml:space="preserve">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br/>
        <w:t xml:space="preserve">и письменно информировать в Подразделение Банка об изменении адреса, телефонов, о реорганизации или ликвидации К</w:t>
      </w:r>
      <w:r>
        <w:rPr>
          <w:bCs/>
        </w:rPr>
        <w:t xml:space="preserve">лиента, а также о других изменениях, способных повлиять на исполнение Договора.</w:t>
      </w:r>
      <w:r>
        <w:rPr>
          <w:bCs/>
        </w:rPr>
      </w:r>
      <w:r>
        <w:rPr>
          <w:bCs/>
        </w:rPr>
      </w:r>
    </w:p>
    <w:p>
      <w:pPr>
        <w:pStyle w:val="1640"/>
        <w:numPr>
          <w:ilvl w:val="0"/>
          <w:numId w:val="3"/>
        </w:numPr>
        <w:ind w:left="0" w:firstLine="709"/>
        <w:jc w:val="both"/>
        <w:tabs>
          <w:tab w:val="left" w:pos="0" w:leader="none"/>
          <w:tab w:val="left" w:pos="709" w:leader="none"/>
        </w:tabs>
        <w:rPr>
          <w:bCs/>
        </w:rPr>
      </w:pPr>
      <w:r>
        <w:t xml:space="preserve">В случае использования Клиентом ИС Свой Бизнес, Клиент может самостоятельно сформировать в ИС Свой Бизнес выписку со списком операций по номеру Счета и/или в</w:t>
      </w:r>
      <w:r>
        <w:rPr>
          <w:bCs/>
        </w:rPr>
        <w:t xml:space="preserve">ыписку со списком операций, совершенных с использованием Бизнес-карты и/или ее реквизитов, по номеру Бизнес-карты</w:t>
      </w:r>
      <w:r>
        <w:rPr>
          <w:bCs/>
        </w:rPr>
        <w:t xml:space="preserve">.</w:t>
      </w:r>
      <w:r>
        <w:rPr>
          <w:bCs/>
        </w:rPr>
      </w:r>
      <w:r>
        <w:rPr>
          <w:bCs/>
        </w:rPr>
      </w:r>
    </w:p>
    <w:p>
      <w:pPr>
        <w:pStyle w:val="1640"/>
        <w:contextualSpacing w:val="0"/>
        <w:ind w:left="0"/>
        <w:jc w:val="center"/>
        <w:keepNext/>
        <w:spacing w:before="120" w:after="120"/>
        <w:tabs>
          <w:tab w:val="left" w:pos="-1701" w:leader="none"/>
          <w:tab w:val="left" w:pos="426" w:leader="none"/>
        </w:tabs>
        <w:rPr>
          <w:b/>
          <w:bCs/>
        </w:rPr>
        <w:outlineLvl w:val="0"/>
      </w:pPr>
      <w:r>
        <w:rPr>
          <w:b/>
        </w:rPr>
        <w:t xml:space="preserve">4.</w:t>
      </w:r>
      <w:r>
        <w:rPr>
          <w:b/>
        </w:rPr>
        <w:tab/>
        <w:t xml:space="preserve">Порядок предоставления и обслуживания Бизнес-карт</w:t>
      </w:r>
      <w:r>
        <w:rPr>
          <w:b/>
          <w:bCs/>
        </w:rPr>
      </w:r>
      <w:r>
        <w:rPr>
          <w:b/>
          <w:bCs/>
        </w:rPr>
      </w:r>
    </w:p>
    <w:p>
      <w:pPr>
        <w:pStyle w:val="1640"/>
        <w:numPr>
          <w:ilvl w:val="1"/>
          <w:numId w:val="4"/>
        </w:numPr>
        <w:contextualSpacing w:val="0"/>
        <w:ind w:left="12" w:firstLine="697"/>
        <w:jc w:val="both"/>
        <w:tabs>
          <w:tab w:val="left" w:pos="1276" w:leader="none"/>
        </w:tabs>
      </w:pPr>
      <w:r>
        <w:t xml:space="preserve">Бизнес-карта является электронным средством платежа, предназначенным для формирования ее Держателем распоряжений на перевод денежных средств.</w:t>
      </w:r>
      <w:r/>
    </w:p>
    <w:p>
      <w:pPr>
        <w:pStyle w:val="1640"/>
        <w:numPr>
          <w:ilvl w:val="1"/>
          <w:numId w:val="4"/>
        </w:numPr>
        <w:contextualSpacing w:val="0"/>
        <w:ind w:left="12" w:firstLine="697"/>
        <w:jc w:val="both"/>
        <w:tabs>
          <w:tab w:val="left" w:pos="1276" w:leader="none"/>
        </w:tabs>
      </w:pPr>
      <w:r>
        <w:t xml:space="preserve">Бизнес-карта является собственностью Банка и выдается Держателю </w:t>
      </w:r>
      <w:r>
        <w:br/>
        <w:t xml:space="preserve">во временное пользование. </w:t>
      </w:r>
      <w:r/>
    </w:p>
    <w:p>
      <w:pPr>
        <w:pStyle w:val="1640"/>
        <w:numPr>
          <w:ilvl w:val="1"/>
          <w:numId w:val="4"/>
        </w:numPr>
        <w:contextualSpacing w:val="0"/>
        <w:ind w:left="12" w:firstLine="697"/>
        <w:jc w:val="both"/>
        <w:tabs>
          <w:tab w:val="left" w:pos="1276" w:leader="none"/>
        </w:tabs>
      </w:pPr>
      <w:r>
        <w:t xml:space="preserve">Бизнес-карты могут быть выпущены Держателям в течение всего срока действия Договора.</w:t>
      </w:r>
      <w:r/>
    </w:p>
    <w:p>
      <w:pPr>
        <w:pStyle w:val="1640"/>
        <w:numPr>
          <w:ilvl w:val="1"/>
          <w:numId w:val="4"/>
        </w:numPr>
        <w:contextualSpacing w:val="0"/>
        <w:ind w:left="12" w:firstLine="697"/>
        <w:jc w:val="both"/>
        <w:tabs>
          <w:tab w:val="left" w:pos="1276" w:leader="none"/>
        </w:tabs>
      </w:pPr>
      <w:r>
        <w:t xml:space="preserve">Бизнес-к</w:t>
      </w:r>
      <w:r>
        <w:t xml:space="preserve">арты могут выпускаться на имя одного или нескольких Держателей. При этом на каждого Держателя может быть выпущено не более двух Бизнес-карт ко всем Счетам Клиента. Количество Бизнес-карт, выпускаемых к Счету Клиента на разных Держателей, не ограничивается.</w:t>
      </w:r>
      <w:r/>
    </w:p>
    <w:p>
      <w:pPr>
        <w:pStyle w:val="1640"/>
        <w:numPr>
          <w:ilvl w:val="1"/>
          <w:numId w:val="4"/>
        </w:numPr>
        <w:contextualSpacing w:val="0"/>
        <w:ind w:left="12" w:firstLine="697"/>
        <w:jc w:val="both"/>
        <w:tabs>
          <w:tab w:val="left" w:pos="1276" w:leader="none"/>
        </w:tabs>
      </w:pPr>
      <w:r>
        <w:t xml:space="preserve">Вместе с Бизнес-картой Держателю предоставляется ПИН, который состоит </w:t>
      </w:r>
      <w:r>
        <w:br/>
        <w:t xml:space="preserve">из четырех цифр и представляет собой средство защиты от несанкционированного использования карты. Запрещается хранение данных о ПИН на любых носителях информации. </w:t>
      </w:r>
      <w:r/>
    </w:p>
    <w:p>
      <w:pPr>
        <w:pStyle w:val="1640"/>
        <w:numPr>
          <w:ilvl w:val="1"/>
          <w:numId w:val="4"/>
        </w:numPr>
        <w:contextualSpacing w:val="0"/>
        <w:ind w:left="12" w:firstLine="697"/>
        <w:jc w:val="both"/>
        <w:tabs>
          <w:tab w:val="left" w:pos="1276" w:leader="none"/>
        </w:tabs>
      </w:pPr>
      <w:r>
        <w:t xml:space="preserve">В целях выпуска Бизнес-карт Держателям Клиент передает в Подразделение Банка по месту открытия Счета на бумажных носителях или с использованием системы ДБО путе</w:t>
      </w:r>
      <w:r>
        <w:t xml:space="preserve">м направления в качестве присоединенного файла в ЭД Письмо в Банк, подписанного электронной подписью уполномоченного лица Клиента, с последующим предоставлением в Подразделение Банка по месту открытия Счета оригиналов документов при получении Бизнес-карты:</w:t>
      </w:r>
      <w:r/>
    </w:p>
    <w:p>
      <w:pPr>
        <w:pStyle w:val="1640"/>
        <w:contextualSpacing w:val="0"/>
        <w:ind w:left="0" w:firstLine="709"/>
        <w:jc w:val="both"/>
        <w:tabs>
          <w:tab w:val="left" w:pos="0" w:leader="none"/>
          <w:tab w:val="left" w:pos="1134" w:leader="none"/>
        </w:tabs>
      </w:pPr>
      <w:r>
        <w:t xml:space="preserve">-</w:t>
      </w:r>
      <w:r>
        <w:tab/>
        <w:t xml:space="preserve">заполненные и подписанные работниками и заверенные уполномоченным лицом Клиента (самим Клиентом) и оттиском печати Клиента Заявления на получение Бизнес-карты; </w:t>
      </w:r>
      <w:r/>
    </w:p>
    <w:p>
      <w:pPr>
        <w:pStyle w:val="1640"/>
        <w:contextualSpacing w:val="0"/>
        <w:ind w:left="0" w:firstLine="709"/>
        <w:jc w:val="both"/>
        <w:tabs>
          <w:tab w:val="left" w:pos="0" w:leader="none"/>
          <w:tab w:val="left" w:pos="1134" w:leader="none"/>
        </w:tabs>
      </w:pPr>
      <w:r>
        <w:t xml:space="preserve">-</w:t>
      </w:r>
      <w:r>
        <w:tab/>
        <w:t xml:space="preserve">заверенные уполномоченным лицом Клиента и оттиском печати Клиента ксерокопии необходимых страниц документов, удостоверяющих личность работников Клиента, указанных в Заявлениях на получение Бизнес-карты.</w:t>
      </w:r>
      <w:r/>
    </w:p>
    <w:p>
      <w:pPr>
        <w:pStyle w:val="1640"/>
        <w:numPr>
          <w:ilvl w:val="1"/>
          <w:numId w:val="4"/>
        </w:numPr>
        <w:contextualSpacing w:val="0"/>
        <w:ind w:left="12" w:firstLine="697"/>
        <w:jc w:val="both"/>
        <w:tabs>
          <w:tab w:val="left" w:pos="0" w:leader="none"/>
          <w:tab w:val="left" w:pos="1276" w:leader="none"/>
        </w:tabs>
      </w:pPr>
      <w:r>
        <w:t xml:space="preserve">На основании полученного от Клиента Заявления на получение Бизнес-карты, Банк выпускает к Счету одному или несколь</w:t>
      </w:r>
      <w:r>
        <w:t xml:space="preserve">ким Держателям Бизнес-карты категорий, указанных в Заявлении на получение Бизнес-карты, в соответствии с Тарифным планом «Корпоративный ПЛЮС» и обеспечивает совершение операций с использованием Бизнес-карт/реквизитов Бизнес-карт в соответствии с Договором.</w:t>
      </w:r>
      <w:r/>
    </w:p>
    <w:p>
      <w:pPr>
        <w:pStyle w:val="1640"/>
        <w:numPr>
          <w:ilvl w:val="1"/>
          <w:numId w:val="4"/>
        </w:numPr>
        <w:contextualSpacing w:val="0"/>
        <w:ind w:left="12" w:firstLine="697"/>
        <w:jc w:val="both"/>
        <w:tabs>
          <w:tab w:val="left" w:pos="0" w:leader="none"/>
          <w:tab w:val="left" w:pos="1276" w:leader="none"/>
        </w:tabs>
      </w:pPr>
      <w:r>
        <w:t xml:space="preserve">Персонифицированные Бизнес-карты выпускаются Банком в срок не позднее 5 (пяти) рабочих дней (без учета срока доставки Бизнес-карт в подразделение Банка, в котором открыт Счет) от даты получения Заявления на получение Бизнес-карты. </w:t>
      </w:r>
      <w:r>
        <w:t xml:space="preserve">Неперсонифицированные</w:t>
      </w:r>
      <w:r>
        <w:t xml:space="preserve"> Бизнес-карты предоставляются Клиенту/ЕИО Клиента/ Представителю Клиента/Держателю в день обращения </w:t>
      </w:r>
      <w:r>
        <w:rPr>
          <w:bCs/>
          <w:iCs/>
        </w:rPr>
        <w:t xml:space="preserve">при их наличии в подразделении Банка</w:t>
      </w:r>
      <w:r>
        <w:t xml:space="preserve">. </w:t>
      </w:r>
      <w:r/>
    </w:p>
    <w:p>
      <w:pPr>
        <w:pStyle w:val="1640"/>
        <w:numPr>
          <w:ilvl w:val="1"/>
          <w:numId w:val="4"/>
        </w:numPr>
        <w:contextualSpacing w:val="0"/>
        <w:ind w:left="12" w:firstLine="697"/>
        <w:jc w:val="both"/>
        <w:tabs>
          <w:tab w:val="left" w:pos="1276" w:leader="none"/>
        </w:tabs>
      </w:pPr>
      <w:r>
        <w:t xml:space="preserve">Изготовленные Бизнес-карты передаются ЕИО Клиента/Представителю Клиента по акту приема-п</w:t>
      </w:r>
      <w:r>
        <w:t xml:space="preserve">ередачи либо выдаются непосредственно Клиенту/Держателю при личном обращении в Подразделение Банка по месту открытия Счета и предъявлении действующего документа, удостоверяющего личность. В случае обращения Клиента/Держателя акт приема-передачи не оформляе</w:t>
      </w:r>
      <w:r>
        <w:t xml:space="preserve">тся. При получении Бизнес-карты Держателю необходимо проставить собственноручную подпись на специальной полосе для подписи, расположенной на оборотной стороне Бизнес-карты. ПИН к Бизнес-карте направляется Держателю после активации Бизнес-карты посредством </w:t>
      </w:r>
      <w:r>
        <w:rPr>
          <w:lang w:val="en-US"/>
        </w:rPr>
        <w:t xml:space="preserve">SMS</w:t>
      </w:r>
      <w:r>
        <w:t xml:space="preserve">-сообщения на верифицированный номер телефона для получения 3-</w:t>
      </w:r>
      <w:r>
        <w:rPr>
          <w:lang w:val="en-US"/>
        </w:rPr>
        <w:t xml:space="preserve">D</w:t>
      </w:r>
      <w:r>
        <w:t xml:space="preserve"> паролей, указанный в Заявлении на получение Бизнес-карты.</w:t>
      </w:r>
      <w:r/>
    </w:p>
    <w:p>
      <w:pPr>
        <w:pStyle w:val="1640"/>
        <w:ind w:left="12" w:firstLine="697"/>
        <w:jc w:val="both"/>
        <w:tabs>
          <w:tab w:val="left" w:pos="1276" w:leader="none"/>
        </w:tabs>
      </w:pPr>
      <w:r>
        <w:t xml:space="preserve">В случае если по техническим причинам SMS-сообщение с информацией о ПИН </w:t>
      </w:r>
      <w:r>
        <w:br/>
        <w:t xml:space="preserve">не было доставлено адресату, Держатель имеет право обратиться в Подразделение Банка по месту открытия Счета с Заявлением на </w:t>
      </w:r>
      <w:r>
        <w:t xml:space="preserve">перевыпуск</w:t>
      </w:r>
      <w:r>
        <w:t xml:space="preserve"> ПИН к бизнес-карте АО «</w:t>
      </w:r>
      <w:r>
        <w:t xml:space="preserve">Россельхозбанк</w:t>
      </w:r>
      <w:r>
        <w:t xml:space="preserve">» в течение 15 (пятнадцати) календарных дней с даты выдачи Бизнес-карты. </w:t>
      </w:r>
      <w:r>
        <w:t xml:space="preserve">Перевыпуск</w:t>
      </w:r>
      <w:r>
        <w:t xml:space="preserve"> ПИН, неполученного по техническим причинам, осуществляется без взимания комиссии.</w:t>
      </w:r>
      <w:r/>
    </w:p>
    <w:p>
      <w:pPr>
        <w:ind w:left="12" w:firstLine="697"/>
        <w:jc w:val="both"/>
        <w:widowControl w:val="off"/>
        <w:tabs>
          <w:tab w:val="left" w:pos="709" w:leader="none"/>
          <w:tab w:val="left" w:pos="1276" w:leader="none"/>
        </w:tabs>
      </w:pPr>
      <w:r>
        <w:t xml:space="preserve">Если Держатель не заявил о неполучении ПИН по техническим причинам в течение 15 (пятнадцати) календарных дней с момента выдачи Бизнес-карты, ПИН считается полученным Держателем. </w:t>
      </w:r>
      <w:r>
        <w:t xml:space="preserve">Перевыпуск</w:t>
      </w:r>
      <w:r>
        <w:t xml:space="preserve"> ПИН по истечении 15 (пятнадцати) календарных дней после даты получения Бизнес-карты осуществляется на основании предоставленного Держателем в Подразделение Банка по месту открытия Счета Заявления на </w:t>
      </w:r>
      <w:r>
        <w:t xml:space="preserve">перевыпуск</w:t>
      </w:r>
      <w:r>
        <w:t xml:space="preserve"> ПИН к бизнес-карте </w:t>
      </w:r>
      <w:r>
        <w:t xml:space="preserve">АО «</w:t>
      </w:r>
      <w:r>
        <w:t xml:space="preserve">Россельхозбанк</w:t>
      </w:r>
      <w:r>
        <w:t xml:space="preserve">» в связи с его утратой.</w:t>
      </w:r>
      <w:r/>
    </w:p>
    <w:p>
      <w:pPr>
        <w:pStyle w:val="1640"/>
        <w:ind w:left="0" w:firstLine="709"/>
        <w:jc w:val="both"/>
      </w:pPr>
      <w:r>
        <w:t xml:space="preserve">В случае, если Держатель является пользователем ИС Свой Бизнес и имеет доступ к ИС Свой Бизнес в установленном порядке, Держа</w:t>
      </w:r>
      <w:r>
        <w:t xml:space="preserve">тель может в любой момент самостоятельно осуществить установку/смену ПИН в ИС Свой Бизнес в соответствии с Приложением 1 к настоящим Условиям. При этом Клиент несет ответственность за удаленную установку/смену ПИН Держателем Бизнес-карты в ИС Свой Бизнес. </w:t>
      </w:r>
      <w:r/>
    </w:p>
    <w:p>
      <w:pPr>
        <w:ind w:left="12" w:firstLine="697"/>
        <w:jc w:val="both"/>
        <w:widowControl w:val="off"/>
        <w:tabs>
          <w:tab w:val="left" w:pos="709" w:leader="none"/>
          <w:tab w:val="left" w:pos="1276" w:leader="none"/>
        </w:tabs>
      </w:pPr>
      <w:r>
        <w:t xml:space="preserve">Также осуществить смену ПИН Держатель может в </w:t>
      </w:r>
      <w:r>
        <w:rPr>
          <w:bCs/>
          <w:iCs/>
        </w:rPr>
        <w:t xml:space="preserve">банкоматах, информационно-платежных терминалах Банка</w:t>
      </w:r>
      <w:r>
        <w:rPr>
          <w:bCs/>
          <w:iCs/>
          <w:vertAlign w:val="superscript"/>
        </w:rPr>
        <w:footnoteReference w:id="10"/>
      </w:r>
      <w:r>
        <w:t xml:space="preserve">, следуя указаниям на экране банкомата/информационно-платежного терминала Банка и заполняя экранные формы банкомата/информационно-платежного терминала Банка, за исключением случая утраты ПИН и/или за исключением случая</w:t>
      </w:r>
      <w:r>
        <w:rPr>
          <w:iCs/>
        </w:rPr>
        <w:t xml:space="preserve"> </w:t>
      </w:r>
      <w:r>
        <w:rPr>
          <w:bCs/>
        </w:rPr>
        <w:t xml:space="preserve">превышения допустимого числа попыток ввода неверного ПИН при совершении операции по</w:t>
      </w:r>
      <w:r>
        <w:rPr>
          <w:bCs/>
        </w:rPr>
        <w:t xml:space="preserve"> Бизнес-карте в банкомате/электронном терминале/информационно-платежном терминале. В этих случаях смена ПИН осуществляется либо в Подразделении Банка при личном обращении Держателя, либо в ИС Свой Бизнес в соответствии с Приложением 1 к настоящим Условиям.</w:t>
      </w:r>
      <w:r/>
    </w:p>
    <w:p>
      <w:pPr>
        <w:pStyle w:val="1640"/>
        <w:numPr>
          <w:ilvl w:val="1"/>
          <w:numId w:val="4"/>
        </w:numPr>
        <w:contextualSpacing w:val="0"/>
        <w:ind w:left="12" w:firstLine="697"/>
        <w:jc w:val="both"/>
        <w:tabs>
          <w:tab w:val="left" w:pos="1276" w:leader="none"/>
        </w:tabs>
      </w:pPr>
      <w:r>
        <w:t xml:space="preserve">На изготовленные персонифицированные Бизнес-карты Банк наносит наименование Клиента латинскими буквами (не более 21 символа). На </w:t>
      </w:r>
      <w:r>
        <w:t xml:space="preserve">неперсонифицированных</w:t>
      </w:r>
      <w:r>
        <w:t xml:space="preserve"> Бизнес-картах отсутствует наименование Клиента, имя и фамилия Держателя.</w:t>
      </w:r>
      <w:r/>
    </w:p>
    <w:p>
      <w:pPr>
        <w:pStyle w:val="1640"/>
        <w:numPr>
          <w:ilvl w:val="1"/>
          <w:numId w:val="4"/>
        </w:numPr>
        <w:contextualSpacing w:val="0"/>
        <w:ind w:left="0" w:firstLine="697"/>
        <w:jc w:val="both"/>
        <w:tabs>
          <w:tab w:val="left" w:pos="1276" w:leader="none"/>
        </w:tabs>
      </w:pPr>
      <w:r>
        <w:t xml:space="preserve">Активация Бизнес-карт:</w:t>
      </w:r>
      <w:r/>
    </w:p>
    <w:p>
      <w:pPr>
        <w:pStyle w:val="1640"/>
        <w:numPr>
          <w:ilvl w:val="2"/>
          <w:numId w:val="16"/>
        </w:numPr>
        <w:ind w:left="0" w:firstLine="709"/>
        <w:jc w:val="both"/>
        <w:tabs>
          <w:tab w:val="left" w:pos="0" w:leader="none"/>
          <w:tab w:val="left" w:pos="1418" w:leader="none"/>
        </w:tabs>
      </w:pPr>
      <w:r>
        <w:t xml:space="preserve"> Активация </w:t>
      </w:r>
      <w:r>
        <w:t xml:space="preserve">неперсонифицированной</w:t>
      </w:r>
      <w:r>
        <w:t xml:space="preserve"> Бизнес-карты, выданной до открытия Счета, производится Банком не позднее следующего рабочего дня после открытия Счета.</w:t>
      </w:r>
      <w:r/>
    </w:p>
    <w:p>
      <w:pPr>
        <w:pStyle w:val="1640"/>
        <w:numPr>
          <w:ilvl w:val="2"/>
          <w:numId w:val="16"/>
        </w:numPr>
        <w:contextualSpacing w:val="0"/>
        <w:ind w:left="0" w:firstLine="709"/>
        <w:jc w:val="both"/>
        <w:tabs>
          <w:tab w:val="left" w:pos="0" w:leader="none"/>
          <w:tab w:val="left" w:pos="1418" w:leader="none"/>
        </w:tabs>
      </w:pPr>
      <w:r>
        <w:t xml:space="preserve">Активация </w:t>
      </w:r>
      <w:r>
        <w:t xml:space="preserve">неперсонифицированной</w:t>
      </w:r>
      <w:r>
        <w:t xml:space="preserve"> Б</w:t>
      </w:r>
      <w:r>
        <w:t xml:space="preserve">изнес-карты, выданной к действующему Счету, и персонифицированной Бизнес-карты производится Банком не позднее следующего рабочего дня после передачи Бизнес-карты ЕИО Клиента/Представителю Клиента/после выдачи Бизнес-карты непосредственно Клиенту/Держателю.</w:t>
      </w:r>
      <w:r/>
    </w:p>
    <w:p>
      <w:pPr>
        <w:pStyle w:val="1640"/>
        <w:numPr>
          <w:ilvl w:val="1"/>
          <w:numId w:val="16"/>
        </w:numPr>
        <w:contextualSpacing w:val="0"/>
        <w:ind w:left="12" w:firstLine="697"/>
        <w:jc w:val="both"/>
        <w:tabs>
          <w:tab w:val="left" w:pos="0" w:leader="none"/>
          <w:tab w:val="left" w:pos="1276" w:leader="none"/>
        </w:tabs>
      </w:pPr>
      <w:r>
        <w:t xml:space="preserve">Бизнес-карта действует до последнего дня месяца, указанного на ее лицевой стороне, включительно. Запрещается использование Бизнес-карты с истекшим сроком действия.</w:t>
      </w:r>
      <w:r/>
    </w:p>
    <w:p>
      <w:pPr>
        <w:pStyle w:val="1640"/>
        <w:numPr>
          <w:ilvl w:val="1"/>
          <w:numId w:val="16"/>
        </w:numPr>
        <w:ind w:left="12" w:firstLine="697"/>
        <w:jc w:val="both"/>
        <w:tabs>
          <w:tab w:val="left" w:pos="1276" w:leader="none"/>
        </w:tabs>
        <w:rPr>
          <w:bCs/>
        </w:rPr>
      </w:pPr>
      <w:r>
        <w:t xml:space="preserve">По истечении срока действия Бизнес-карты Держателю может быть выпущена новая Бизнес-карта. Выпуск новой Бизнес-карты взамен Бизнес-карты с истекшим сроком действия, осуществляется Банком </w:t>
      </w:r>
      <w:r>
        <w:rPr>
          <w:bCs/>
        </w:rPr>
        <w:t xml:space="preserve">без предварительного Заявления на получение Бизнес-карты, оформленного по форме Банка, в случае если Клиент письменно не уведомил подразделение Банка, обслуживающее Счет, об отказе от </w:t>
      </w:r>
      <w:r>
        <w:rPr>
          <w:bCs/>
        </w:rPr>
        <w:t xml:space="preserve">перевыпуска</w:t>
      </w:r>
      <w:r>
        <w:rPr>
          <w:bCs/>
        </w:rPr>
        <w:t xml:space="preserve"> Бизнес-карты </w:t>
      </w:r>
      <w:r>
        <w:rPr>
          <w:bCs/>
        </w:rPr>
        <w:br/>
        <w:t xml:space="preserve">за 1 (один) месяц до окончания срока ее действия. Для отказа </w:t>
      </w:r>
      <w:r>
        <w:rPr>
          <w:bCs/>
        </w:rPr>
        <w:t xml:space="preserve">перевыпуска</w:t>
      </w:r>
      <w:r>
        <w:rPr>
          <w:bCs/>
        </w:rPr>
        <w:t xml:space="preserve"> Бизнес-карты Клиент предоставляет в подразделение Банка по месту ведения Счета Заявление на отказ </w:t>
      </w:r>
      <w:r>
        <w:rPr>
          <w:bCs/>
        </w:rPr>
        <w:br/>
        <w:t xml:space="preserve">от </w:t>
      </w:r>
      <w:r>
        <w:rPr>
          <w:bCs/>
        </w:rPr>
        <w:t xml:space="preserve">перевыпуска</w:t>
      </w:r>
      <w:r>
        <w:rPr>
          <w:bCs/>
        </w:rPr>
        <w:t xml:space="preserve"> Бизнес-карты по типовой форме Банка.</w:t>
      </w:r>
      <w:r>
        <w:rPr>
          <w:bCs/>
        </w:rPr>
      </w:r>
      <w:r>
        <w:rPr>
          <w:bCs/>
        </w:rPr>
      </w:r>
    </w:p>
    <w:p>
      <w:pPr>
        <w:pStyle w:val="1640"/>
        <w:ind w:left="0" w:firstLine="709"/>
        <w:jc w:val="both"/>
        <w:tabs>
          <w:tab w:val="left" w:pos="1276" w:leader="none"/>
        </w:tabs>
      </w:pPr>
      <w:r>
        <w:t xml:space="preserve">В случае изменения фамилии и/или имени Держателя, изменении наименования/формы собственности Клиента, и Клиентом не представлены соответствующие изменения, то при автоматическом </w:t>
      </w:r>
      <w:r>
        <w:t xml:space="preserve">перевыпуске</w:t>
      </w:r>
      <w:r>
        <w:t xml:space="preserve"> Бизнес-карты по истечении срока ее действия, Бизнес-карта будет </w:t>
      </w:r>
      <w:r>
        <w:t xml:space="preserve">перевыпущена</w:t>
      </w:r>
      <w:r>
        <w:t xml:space="preserve"> со старыми </w:t>
      </w:r>
      <w:r>
        <w:t xml:space="preserve">эмбоссированными</w:t>
      </w:r>
      <w:r>
        <w:t xml:space="preserve"> именами Держателя и Клиента.</w:t>
      </w:r>
      <w:r/>
    </w:p>
    <w:p>
      <w:pPr>
        <w:pStyle w:val="1640"/>
        <w:ind w:left="0" w:firstLine="709"/>
        <w:jc w:val="both"/>
        <w:tabs>
          <w:tab w:val="left" w:pos="1276" w:leader="none"/>
        </w:tabs>
      </w:pPr>
      <w:r>
        <w:t xml:space="preserve">Выдача автоматически </w:t>
      </w:r>
      <w:r>
        <w:t xml:space="preserve">перевыпущенных</w:t>
      </w:r>
      <w:r>
        <w:t xml:space="preserve"> Бизнес-карт осуществляется в соответствии с пунктом 4.9 настоящих Условий, с учетом отсутствия изменений в сведениях, полученных в результате идентификации клиента/их актуальности.</w:t>
      </w:r>
      <w:r/>
    </w:p>
    <w:p>
      <w:pPr>
        <w:pStyle w:val="1640"/>
        <w:numPr>
          <w:ilvl w:val="1"/>
          <w:numId w:val="16"/>
        </w:numPr>
        <w:ind w:left="12" w:firstLine="697"/>
        <w:jc w:val="both"/>
        <w:tabs>
          <w:tab w:val="left" w:pos="1276" w:leader="none"/>
        </w:tabs>
        <w:rPr>
          <w:color w:val="000000"/>
        </w:rPr>
      </w:pPr>
      <w:r>
        <w:t xml:space="preserve">Для </w:t>
      </w:r>
      <w:r>
        <w:t xml:space="preserve">перевыпуска</w:t>
      </w:r>
      <w:r>
        <w:t xml:space="preserve"> Бизнес-карты по инициативе Клиента до истечения ее срока действия, а также в случаях, утраты/повреждения Бизнес-карты до истечения с</w:t>
      </w:r>
      <w:r>
        <w:t xml:space="preserve">рока ее действия, порчи Бизнес-карты (рельефных надписей, голограммы, магнитной полосы и т.д.), компрометации или рассекречивания ПИН, изменении фамилии и/или имени Держателя, изменении наименования/формы собственности Клиента, Клиент должен представить в </w:t>
      </w:r>
      <w:r>
        <w:t xml:space="preserve">Подразделение Банка по месту открытия Счета в соответствии с пунктом 4.6 настоящих Условий Заявление на получение Бизнес-карты, оформленное по типовой </w:t>
      </w:r>
      <w:r>
        <w:rPr>
          <w:color w:val="000000"/>
        </w:rPr>
        <w:t xml:space="preserve">форме Банка. </w:t>
      </w:r>
      <w:r>
        <w:rPr>
          <w:color w:val="000000"/>
        </w:rPr>
      </w:r>
      <w:r>
        <w:rPr>
          <w:color w:val="000000"/>
        </w:rPr>
      </w:r>
    </w:p>
    <w:p>
      <w:pPr>
        <w:pStyle w:val="1640"/>
        <w:ind w:left="0" w:firstLine="709"/>
        <w:jc w:val="both"/>
        <w:tabs>
          <w:tab w:val="left" w:pos="1276" w:leader="none"/>
        </w:tabs>
        <w:rPr>
          <w:color w:val="000000"/>
        </w:rPr>
      </w:pPr>
      <w:r>
        <w:rPr>
          <w:color w:val="000000"/>
        </w:rPr>
        <w:t xml:space="preserve">Перевыпуск</w:t>
      </w:r>
      <w:r>
        <w:rPr>
          <w:color w:val="000000"/>
        </w:rPr>
        <w:t xml:space="preserve"> Бизнес-карты осуществляется на новый срок действия. Выпуск новой Бизнес-карты осуществляется в сроки, предусмотренные пунктом 4.8 настоящих Условий.</w:t>
      </w:r>
      <w:r>
        <w:rPr>
          <w:color w:val="000000"/>
        </w:rPr>
      </w:r>
      <w:r>
        <w:rPr>
          <w:color w:val="000000"/>
        </w:rPr>
      </w:r>
    </w:p>
    <w:p>
      <w:pPr>
        <w:pStyle w:val="1640"/>
        <w:contextualSpacing w:val="0"/>
        <w:ind w:left="0" w:firstLine="709"/>
        <w:jc w:val="both"/>
        <w:tabs>
          <w:tab w:val="left" w:pos="0" w:leader="none"/>
          <w:tab w:val="left" w:pos="1276" w:leader="none"/>
        </w:tabs>
        <w:rPr>
          <w:color w:val="000000"/>
        </w:rPr>
      </w:pPr>
      <w:r>
        <w:rPr>
          <w:color w:val="000000"/>
        </w:rPr>
        <w:t xml:space="preserve">4.15. Бизнес-карта с новым сроком действия передается Клиенту/ЕИО Клиента/Представителю Клиента/Держателю в обмен на Бизнес-карту с истекшим сроком действия (за исключением планового </w:t>
      </w:r>
      <w:r>
        <w:rPr>
          <w:color w:val="000000"/>
        </w:rPr>
        <w:t xml:space="preserve">перевыпуска</w:t>
      </w:r>
      <w:r>
        <w:rPr>
          <w:color w:val="000000"/>
        </w:rPr>
        <w:t xml:space="preserve"> Бизнес-карт). Если Бизнес-карта не может быть возвращена в Банк, Клиент обязан предоставить в Банк Заявление об утрате бизнес-карты АО «</w:t>
      </w:r>
      <w:r>
        <w:rPr>
          <w:color w:val="000000"/>
        </w:rPr>
        <w:t xml:space="preserve">Россельхозбанк</w:t>
      </w:r>
      <w:r>
        <w:rPr>
          <w:color w:val="000000"/>
        </w:rPr>
        <w:t xml:space="preserve">», оформленное по типовой форме Банка. </w:t>
      </w:r>
      <w:r>
        <w:rPr>
          <w:color w:val="000000"/>
        </w:rPr>
      </w:r>
      <w:r>
        <w:rPr>
          <w:color w:val="000000"/>
        </w:rPr>
      </w:r>
    </w:p>
    <w:p>
      <w:pPr>
        <w:pStyle w:val="1640"/>
        <w:numPr>
          <w:ilvl w:val="1"/>
          <w:numId w:val="13"/>
        </w:numPr>
        <w:contextualSpacing w:val="0"/>
        <w:ind w:left="0" w:firstLine="709"/>
        <w:jc w:val="both"/>
        <w:tabs>
          <w:tab w:val="left" w:pos="1276" w:leader="none"/>
        </w:tabs>
        <w:rPr>
          <w:color w:val="000000"/>
        </w:rPr>
      </w:pPr>
      <w:r>
        <w:rPr>
          <w:color w:val="000000"/>
        </w:rPr>
        <w:t xml:space="preserve">Об утрате Бизнес-карты Держатель/Клиент незамедлительно информирует Банк в соответствии с пунктом 7.5 настоящих Условий.</w:t>
      </w:r>
      <w:r>
        <w:rPr>
          <w:color w:val="000000"/>
        </w:rPr>
      </w:r>
      <w:r>
        <w:rPr>
          <w:color w:val="000000"/>
        </w:rPr>
      </w:r>
    </w:p>
    <w:p>
      <w:pPr>
        <w:pStyle w:val="1640"/>
        <w:numPr>
          <w:ilvl w:val="1"/>
          <w:numId w:val="13"/>
        </w:numPr>
        <w:contextualSpacing w:val="0"/>
        <w:ind w:left="0" w:firstLine="709"/>
        <w:jc w:val="both"/>
        <w:tabs>
          <w:tab w:val="left" w:pos="1276" w:leader="none"/>
        </w:tabs>
        <w:rPr>
          <w:color w:val="000000"/>
        </w:rPr>
      </w:pPr>
      <w:r>
        <w:rPr>
          <w:color w:val="000000"/>
        </w:rPr>
        <w:t xml:space="preserve">Банк осуществляет выпуск новой Бизнес-карты взамен утраченной Держателем, если Клиентом представлено в </w:t>
      </w:r>
      <w:r>
        <w:t xml:space="preserve">Подразделение Банка по месту открытия Счета</w:t>
      </w:r>
      <w:r>
        <w:rPr>
          <w:color w:val="000000"/>
        </w:rPr>
        <w:t xml:space="preserve"> Заявление об утрате бизнес-карты АО «</w:t>
      </w:r>
      <w:r>
        <w:rPr>
          <w:color w:val="000000"/>
        </w:rPr>
        <w:t xml:space="preserve">Россельхозбанк</w:t>
      </w:r>
      <w:r>
        <w:rPr>
          <w:color w:val="000000"/>
        </w:rPr>
        <w:t xml:space="preserve">», оформленное по типовой форме Банка.</w:t>
      </w:r>
      <w:r>
        <w:rPr>
          <w:color w:val="000000"/>
        </w:rPr>
      </w:r>
      <w:r>
        <w:rPr>
          <w:color w:val="000000"/>
        </w:rPr>
      </w:r>
    </w:p>
    <w:p>
      <w:pPr>
        <w:pStyle w:val="1640"/>
        <w:numPr>
          <w:ilvl w:val="1"/>
          <w:numId w:val="13"/>
        </w:numPr>
        <w:contextualSpacing w:val="0"/>
        <w:ind w:left="12" w:firstLine="709"/>
        <w:jc w:val="both"/>
        <w:tabs>
          <w:tab w:val="left" w:pos="1276" w:leader="none"/>
        </w:tabs>
      </w:pPr>
      <w:r>
        <w:rPr>
          <w:color w:val="000000"/>
        </w:rPr>
        <w:t xml:space="preserve">Порядок осуществления операций по Счет</w:t>
      </w:r>
      <w:r>
        <w:t xml:space="preserve">у с использованием Бизнес-карты/ее реквизитов регулируется Договором и действующим законодательством Российской Федерации.</w:t>
      </w:r>
      <w:r/>
    </w:p>
    <w:p>
      <w:pPr>
        <w:pStyle w:val="1640"/>
        <w:numPr>
          <w:ilvl w:val="1"/>
          <w:numId w:val="13"/>
        </w:numPr>
        <w:contextualSpacing w:val="0"/>
        <w:ind w:left="0" w:firstLine="709"/>
        <w:jc w:val="both"/>
        <w:tabs>
          <w:tab w:val="left" w:pos="1276" w:leader="none"/>
        </w:tabs>
      </w:pPr>
      <w:r>
        <w:t xml:space="preserve">Бизнес-карты могут быть использованы Держателями для проведения следующих операций:</w:t>
      </w:r>
      <w:r/>
    </w:p>
    <w:p>
      <w:pPr>
        <w:pStyle w:val="1655"/>
        <w:ind w:left="0" w:firstLine="709"/>
        <w:jc w:val="both"/>
        <w:spacing w:after="0"/>
        <w:tabs>
          <w:tab w:val="left" w:pos="-1701" w:leader="none"/>
          <w:tab w:val="left" w:pos="0" w:leader="none"/>
          <w:tab w:val="left" w:pos="709" w:leader="none"/>
          <w:tab w:val="left" w:pos="1560" w:leader="none"/>
        </w:tabs>
        <w:rPr>
          <w:iCs/>
        </w:rPr>
      </w:pPr>
      <w:r>
        <w:t xml:space="preserve">4.19.1. Получения наличных денежных средств в валюте Российской Федерации для осуществления на территории Российской Федерации в соответствии с порядком, у</w:t>
      </w:r>
      <w:r>
        <w:rPr>
          <w:lang w:val="en-US"/>
        </w:rPr>
        <w:t xml:space="preserve">c</w:t>
      </w:r>
      <w:r>
        <w:t xml:space="preserve">тановленным</w:t>
      </w:r>
      <w:r>
        <w:t xml:space="preserve"> Банком России, расчетов, связанных с деятельностью Клиента, в том числе оплатой командировочных и представительских расходов</w:t>
      </w:r>
      <w:r>
        <w:rPr>
          <w:iCs/>
        </w:rPr>
        <w:t xml:space="preserve">.</w:t>
      </w:r>
      <w:r>
        <w:rPr>
          <w:iCs/>
        </w:rPr>
      </w:r>
      <w:r>
        <w:rPr>
          <w:iCs/>
        </w:rPr>
      </w:r>
    </w:p>
    <w:p>
      <w:pPr>
        <w:pStyle w:val="1655"/>
        <w:ind w:left="0" w:firstLine="709"/>
        <w:jc w:val="both"/>
        <w:spacing w:after="0"/>
        <w:tabs>
          <w:tab w:val="left" w:pos="-1701" w:leader="none"/>
          <w:tab w:val="left" w:pos="0" w:leader="none"/>
          <w:tab w:val="left" w:pos="709" w:leader="none"/>
          <w:tab w:val="left" w:pos="1560" w:leader="none"/>
        </w:tabs>
        <w:rPr>
          <w:iCs/>
        </w:rPr>
      </w:pPr>
      <w:r>
        <w:rPr>
          <w:iCs/>
        </w:rPr>
        <w:t xml:space="preserve">4.19.2.</w:t>
      </w:r>
      <w:r>
        <w:rPr>
          <w:iCs/>
        </w:rPr>
        <w:tab/>
        <w:t xml:space="preserve">Оплаты расходов в валюте Российской Федерации, связанных с деятельностью Клиента, в том числе оплатой командировочных и представительских расходов, на территории Российской Федерации.</w:t>
      </w:r>
      <w:r>
        <w:rPr>
          <w:iCs/>
        </w:rPr>
      </w:r>
      <w:r>
        <w:rPr>
          <w:iCs/>
        </w:rPr>
      </w:r>
    </w:p>
    <w:p>
      <w:pPr>
        <w:pStyle w:val="1655"/>
        <w:ind w:left="0" w:firstLine="709"/>
        <w:jc w:val="both"/>
        <w:spacing w:after="0"/>
        <w:tabs>
          <w:tab w:val="left" w:pos="-1701" w:leader="none"/>
          <w:tab w:val="left" w:pos="0" w:leader="none"/>
          <w:tab w:val="left" w:pos="709" w:leader="none"/>
          <w:tab w:val="left" w:pos="1560" w:leader="none"/>
        </w:tabs>
        <w:rPr>
          <w:iCs/>
        </w:rPr>
      </w:pPr>
      <w:r>
        <w:rPr>
          <w:iCs/>
        </w:rPr>
        <w:t xml:space="preserve">4.19.3.</w:t>
      </w:r>
      <w:r>
        <w:rPr>
          <w:iCs/>
        </w:rPr>
        <w:tab/>
        <w:t xml:space="preserve">Совершения иных операций в валюте Российской Федерации на территории Российской Федерации, в отношении которых законодательством Российской Федерации, </w:t>
      </w:r>
      <w:r>
        <w:rPr>
          <w:iCs/>
        </w:rPr>
        <w:br/>
        <w:t xml:space="preserve">в том числе нормативными актами Банка России, не установлен запрет (ограничение) на их совершение при условии, что характер проводимой операции соответствует целям финансово-хозяйственной деятельности клиента.</w:t>
      </w:r>
      <w:r>
        <w:rPr>
          <w:iCs/>
        </w:rPr>
      </w:r>
      <w:r>
        <w:rPr>
          <w:iCs/>
        </w:rPr>
      </w:r>
    </w:p>
    <w:p>
      <w:pPr>
        <w:pStyle w:val="1655"/>
        <w:ind w:left="0" w:firstLine="709"/>
        <w:jc w:val="both"/>
        <w:spacing w:after="0"/>
        <w:tabs>
          <w:tab w:val="left" w:pos="-1701" w:leader="none"/>
          <w:tab w:val="left" w:pos="0" w:leader="none"/>
          <w:tab w:val="left" w:pos="426" w:leader="none"/>
          <w:tab w:val="left" w:pos="1560" w:leader="none"/>
        </w:tabs>
        <w:rPr>
          <w:iCs/>
        </w:rPr>
      </w:pPr>
      <w:r>
        <w:rPr>
          <w:iCs/>
        </w:rPr>
        <w:t xml:space="preserve">4.19.4.</w:t>
      </w:r>
      <w:r>
        <w:rPr>
          <w:iCs/>
        </w:rPr>
        <w:tab/>
        <w:t xml:space="preserve">Иных операций в валюте Российской Федерации и иностранной валюте с соблюдением требований валютного </w:t>
      </w:r>
      <w:hyperlink r:id="rId14" w:tooltip="consultantplus://offline/ref=5E85F07DDD090F0AF82CE4792BCCCA20212E02EC2701035F1215EA6E38pD2DL" w:history="1">
        <w:r>
          <w:rPr>
            <w:iCs/>
          </w:rPr>
          <w:t xml:space="preserve">законодательства</w:t>
        </w:r>
      </w:hyperlink>
      <w:r>
        <w:rPr>
          <w:iCs/>
        </w:rPr>
        <w:t xml:space="preserve"> Российской Федерации,</w:t>
      </w:r>
      <w:r>
        <w:rPr>
          <w:color w:val="000000"/>
        </w:rPr>
        <w:t xml:space="preserve"> </w:t>
      </w:r>
      <w:r>
        <w:rPr>
          <w:iCs/>
        </w:rPr>
        <w:t xml:space="preserve">при условии, что характер проводимой операции соответствует целям финансово-хозяйственной деятельности Клиента.</w:t>
      </w:r>
      <w:r>
        <w:rPr>
          <w:iCs/>
        </w:rPr>
      </w:r>
      <w:r>
        <w:rPr>
          <w:iCs/>
        </w:rPr>
      </w:r>
    </w:p>
    <w:p>
      <w:pPr>
        <w:pStyle w:val="1655"/>
        <w:ind w:left="0" w:firstLine="709"/>
        <w:jc w:val="both"/>
        <w:spacing w:after="0"/>
        <w:tabs>
          <w:tab w:val="left" w:pos="-1701" w:leader="none"/>
          <w:tab w:val="left" w:pos="0" w:leader="none"/>
          <w:tab w:val="left" w:pos="426" w:leader="none"/>
          <w:tab w:val="left" w:pos="1560" w:leader="none"/>
        </w:tabs>
      </w:pPr>
      <w:r>
        <w:rPr>
          <w:iCs/>
        </w:rPr>
        <w:t xml:space="preserve">4.19.5. </w:t>
      </w:r>
      <w:r>
        <w:t xml:space="preserve">Внесение наличных денежных средств в валюте Российской Федерации через банкоматы ИПТ Банка, а также банкоматы банков-партнеров на Счет с использованием Бизнес-карты, </w:t>
      </w:r>
      <w:r>
        <w:rPr>
          <w:iCs/>
        </w:rPr>
        <w:t xml:space="preserve">при условии, что проводимая операция соответствует целям финансово-хозяйственной деятельности клиента</w:t>
      </w:r>
      <w:r>
        <w:t xml:space="preserve">.</w:t>
      </w:r>
      <w:r/>
    </w:p>
    <w:p>
      <w:pPr>
        <w:pStyle w:val="1655"/>
        <w:ind w:left="0" w:firstLine="709"/>
        <w:jc w:val="both"/>
        <w:spacing w:after="0"/>
        <w:tabs>
          <w:tab w:val="left" w:pos="-1701" w:leader="none"/>
          <w:tab w:val="left" w:pos="0" w:leader="none"/>
          <w:tab w:val="left" w:pos="426" w:leader="none"/>
          <w:tab w:val="left" w:pos="1560" w:leader="none"/>
        </w:tabs>
      </w:pPr>
      <w:r>
        <w:t xml:space="preserve">4.19.6. Операции безналичного перевода денежных средств по номеру банковской карты с использованием Бизнес-карты/реквизитов Бизнес-карты.</w:t>
      </w:r>
      <w:r/>
    </w:p>
    <w:p>
      <w:pPr>
        <w:ind w:firstLine="709"/>
        <w:jc w:val="both"/>
        <w:tabs>
          <w:tab w:val="left" w:pos="1276" w:leader="none"/>
        </w:tabs>
      </w:pPr>
      <w:r>
        <w:t xml:space="preserve">4.20. Возможность внесения наличных денежных средств с использованием Бизнес-карты предоставляется Банком автоматически и доступна не позднее рабочего дня, следующего за днем выпуска Бизнес-карты к расчетному счету</w:t>
      </w:r>
      <w:r>
        <w:rPr>
          <w:rStyle w:val="1650"/>
        </w:rPr>
        <w:footnoteReference w:id="11"/>
      </w:r>
      <w:r>
        <w:t xml:space="preserve">.</w:t>
      </w:r>
      <w:r/>
    </w:p>
    <w:p>
      <w:pPr>
        <w:ind w:firstLine="709"/>
        <w:jc w:val="both"/>
        <w:tabs>
          <w:tab w:val="left" w:pos="1276" w:leader="none"/>
        </w:tabs>
      </w:pPr>
      <w:r>
        <w:t xml:space="preserve">4.21. При внесении наличных денежных средств с использованием Бизнес-карты </w:t>
      </w:r>
      <w:r>
        <w:br/>
        <w:t xml:space="preserve">на Счет идентификация Держателя производится Банком автоматически на основании данных Бизнес-карты и ПИН, введенного Держателем.</w:t>
      </w:r>
      <w:r/>
    </w:p>
    <w:p>
      <w:pPr>
        <w:numPr>
          <w:ilvl w:val="1"/>
          <w:numId w:val="23"/>
        </w:numPr>
        <w:ind w:left="0" w:firstLine="709"/>
        <w:jc w:val="both"/>
        <w:tabs>
          <w:tab w:val="left" w:pos="1276" w:leader="none"/>
        </w:tabs>
      </w:pPr>
      <w:r>
        <w:t xml:space="preserve">Зачисление на Счет наличных денежных средств, внесенных в Банк с использованием Бизнес-карты, производится Банком не позднее рабочего дня, следующего за днем поступления денежных средств в Банк.</w:t>
      </w:r>
      <w:r/>
    </w:p>
    <w:p>
      <w:pPr>
        <w:numPr>
          <w:ilvl w:val="1"/>
          <w:numId w:val="23"/>
        </w:numPr>
        <w:ind w:left="0" w:firstLine="709"/>
        <w:jc w:val="both"/>
        <w:tabs>
          <w:tab w:val="left" w:pos="1276" w:leader="none"/>
        </w:tabs>
      </w:pPr>
      <w:r>
        <w:t xml:space="preserve">В случае обнаружения расхождений между суммой внесенных наличных денежных средств в и суммой, отраженной в выписке по Счету, Клиент не позднее </w:t>
      </w:r>
      <w:r>
        <w:br/>
        <w:t xml:space="preserve">55 календарных дней с даты совершения операции должен подать в Банк письменное Заявление о несогласии с операцией, проведенной в устройстве самообслуживания Банка.</w:t>
      </w:r>
      <w:r/>
    </w:p>
    <w:p>
      <w:pPr>
        <w:pStyle w:val="1640"/>
        <w:numPr>
          <w:ilvl w:val="1"/>
          <w:numId w:val="23"/>
        </w:numPr>
        <w:contextualSpacing w:val="0"/>
        <w:ind w:left="0" w:firstLine="697"/>
        <w:jc w:val="both"/>
        <w:tabs>
          <w:tab w:val="left" w:pos="0" w:leader="none"/>
          <w:tab w:val="left" w:pos="1276" w:leader="none"/>
        </w:tabs>
      </w:pPr>
      <w:r>
        <w:t xml:space="preserve">Отключение возможности внесения наличных денежных средств осуществляется на основании Заявления на отключение </w:t>
      </w:r>
      <w:r>
        <w:rPr>
          <w:color w:val="000000"/>
        </w:rPr>
        <w:t xml:space="preserve">услуги «Внесение наличных денежных средств с использованием бизнес-карты» по форме Приложения 18 </w:t>
      </w:r>
      <w:r>
        <w:rPr>
          <w:bCs/>
          <w:color w:val="000000"/>
        </w:rPr>
        <w:t xml:space="preserve">к настоящим Условиям</w:t>
      </w:r>
      <w:r>
        <w:rPr>
          <w:color w:val="000000"/>
        </w:rPr>
        <w:t xml:space="preserve">.</w:t>
      </w:r>
      <w:r/>
    </w:p>
    <w:p>
      <w:pPr>
        <w:pStyle w:val="1640"/>
        <w:numPr>
          <w:ilvl w:val="1"/>
          <w:numId w:val="23"/>
        </w:numPr>
        <w:contextualSpacing w:val="0"/>
        <w:ind w:left="0" w:firstLine="697"/>
        <w:jc w:val="both"/>
        <w:tabs>
          <w:tab w:val="left" w:pos="0" w:leader="none"/>
          <w:tab w:val="left" w:pos="1418" w:leader="none"/>
        </w:tabs>
      </w:pPr>
      <w:r>
        <w:t xml:space="preserve">При увольнении Держателя Клиент/</w:t>
      </w:r>
      <w:r>
        <w:rPr>
          <w:rFonts w:eastAsia="Calibri"/>
          <w:color w:val="000000"/>
          <w:lang w:eastAsia="en-US"/>
        </w:rPr>
        <w:t xml:space="preserve">ЕИО Клиента/</w:t>
      </w:r>
      <w:r>
        <w:t xml:space="preserve">Представитель Клиента:</w:t>
      </w:r>
      <w:r/>
    </w:p>
    <w:p>
      <w:pPr>
        <w:pStyle w:val="1640"/>
        <w:ind w:left="0" w:firstLine="709"/>
        <w:jc w:val="both"/>
        <w:spacing w:before="60"/>
        <w:tabs>
          <w:tab w:val="left" w:pos="-1170" w:leader="none"/>
          <w:tab w:val="left" w:pos="1560" w:leader="none"/>
        </w:tabs>
      </w:pPr>
      <w:r>
        <w:t xml:space="preserve">4.25.1. Не позднее даты увольнения Держателя информирует Банк о необходимости </w:t>
      </w:r>
      <w:r>
        <w:t xml:space="preserve">прекращения использования </w:t>
      </w:r>
      <w:r>
        <w:t xml:space="preserve">Бизнес-карты, выпущенной на имя Держателя, путем обращения в службу поддержки Банка по телефонам, указанным в пункте </w:t>
      </w:r>
      <w:r>
        <w:t xml:space="preserve">7.</w:t>
      </w:r>
      <w:r>
        <w:t xml:space="preserve">8</w:t>
      </w:r>
      <w:r>
        <w:t xml:space="preserve"> настоящих Условий.</w:t>
      </w:r>
      <w:r/>
    </w:p>
    <w:p>
      <w:pPr>
        <w:pStyle w:val="1640"/>
        <w:ind w:left="0" w:firstLine="709"/>
        <w:jc w:val="both"/>
        <w:spacing w:before="60"/>
        <w:tabs>
          <w:tab w:val="left" w:pos="-1170" w:leader="none"/>
          <w:tab w:val="left" w:pos="1560" w:leader="none"/>
        </w:tabs>
      </w:pPr>
      <w:r>
        <w:t xml:space="preserve">4.25.2.</w:t>
      </w:r>
      <w:r>
        <w:tab/>
        <w:t xml:space="preserve">Не позднее 5 (пяти) рабочих дней от даты устного обращения в службу поддержки Банка с целью </w:t>
      </w:r>
      <w:r>
        <w:t xml:space="preserve">прекращения использования </w:t>
      </w:r>
      <w:r>
        <w:t xml:space="preserve">Бизнес-карты в связи с увольнением Держателя передает в Подразделение Банка по месту открытия Счета изъятую у Держателя Бизнес-карту и письменное Заявление о прекращении действия бизнес-карты АО «</w:t>
      </w:r>
      <w:r>
        <w:t xml:space="preserve">Россельхозбанк</w:t>
      </w:r>
      <w:r>
        <w:t xml:space="preserve">», оформленное по типовой форме Банка. </w:t>
      </w:r>
      <w:r/>
    </w:p>
    <w:p>
      <w:pPr>
        <w:pStyle w:val="1640"/>
        <w:ind w:left="0" w:firstLine="709"/>
        <w:jc w:val="both"/>
        <w:spacing w:before="60"/>
        <w:tabs>
          <w:tab w:val="left" w:pos="-1170" w:leader="none"/>
          <w:tab w:val="left" w:pos="1560" w:leader="none"/>
        </w:tabs>
      </w:pPr>
      <w:r>
        <w:t xml:space="preserve">4.25.3. </w:t>
      </w:r>
      <w:r>
        <w:rPr>
          <w:rFonts w:eastAsia="Calibri"/>
          <w:lang w:eastAsia="en-US"/>
        </w:rPr>
        <w:t xml:space="preserve">В случае использования Клиентом ИС Свой Бизнес Клиент может </w:t>
      </w:r>
      <w:r>
        <w:rPr>
          <w:rFonts w:cs="Tahoma"/>
        </w:rPr>
        <w:t xml:space="preserve">прекратить  использование</w:t>
      </w:r>
      <w:r>
        <w:rPr>
          <w:rFonts w:cs="Tahoma"/>
        </w:rPr>
        <w:t xml:space="preserve"> Бизнес-карты путем </w:t>
      </w:r>
      <w:r>
        <w:t xml:space="preserve">направления в Банк заявки на закрытие к</w:t>
      </w:r>
      <w:r>
        <w:t xml:space="preserve">арты по ИС Свой Бизнес. Заявка подписывается в ИС Свой Бизнес ЭП ЕИО Клиента (самого Клиента). После успешной обработки заявки Клиенту в ИС Свой Бизнес автоматически сформируется сообщение о прекращении использования Бизнес-карты в режиме реального времени</w:t>
      </w:r>
      <w:r>
        <w:t xml:space="preserve"> (в указанном случае Бизнес-карта не сдается в Банк, в том числе при закрытии Счета)</w:t>
      </w:r>
      <w:r>
        <w:t xml:space="preserve">.</w:t>
      </w:r>
      <w:r/>
    </w:p>
    <w:p>
      <w:pPr>
        <w:pStyle w:val="1640"/>
        <w:numPr>
          <w:ilvl w:val="1"/>
          <w:numId w:val="23"/>
        </w:numPr>
        <w:contextualSpacing w:val="0"/>
        <w:ind w:left="0" w:firstLine="697"/>
        <w:jc w:val="both"/>
        <w:tabs>
          <w:tab w:val="left" w:pos="0" w:leader="none"/>
          <w:tab w:val="left" w:pos="1276" w:leader="none"/>
        </w:tabs>
      </w:pPr>
      <w:r>
        <w:t xml:space="preserve">Комиссионное вознаграждение, причитающееся Банку</w:t>
      </w:r>
      <w:r>
        <w:t xml:space="preserve"> в соответствии с Тарифным планом «Корпоративный ПЛЮС» за обслуживание Бизнес-карты в связи с выпуском невостребованных Клиентом Бизнес-карт/утратой Держателями Бизнес-карт/ возвратом в Банк Бизнес-карт до истечения их срока действия, возврату не подлежит.</w:t>
      </w:r>
      <w:r/>
    </w:p>
    <w:p>
      <w:pPr>
        <w:pStyle w:val="1640"/>
        <w:numPr>
          <w:ilvl w:val="1"/>
          <w:numId w:val="23"/>
        </w:numPr>
        <w:contextualSpacing w:val="0"/>
        <w:ind w:left="0" w:firstLine="697"/>
        <w:jc w:val="both"/>
        <w:tabs>
          <w:tab w:val="left" w:pos="0" w:leader="none"/>
          <w:tab w:val="left" w:pos="1276" w:leader="none"/>
        </w:tabs>
      </w:pPr>
      <w:r>
        <w:t xml:space="preserve">Особенности</w:t>
      </w:r>
      <w:r>
        <w:rPr>
          <w:bCs/>
        </w:rPr>
        <w:t xml:space="preserve"> выпуска Цифровых Бизнес-карт:</w:t>
      </w:r>
      <w:r/>
    </w:p>
    <w:p>
      <w:pPr>
        <w:ind w:firstLine="709"/>
        <w:jc w:val="both"/>
        <w:widowControl w:val="off"/>
        <w:tabs>
          <w:tab w:val="left" w:pos="567" w:leader="none"/>
          <w:tab w:val="left" w:pos="1276" w:leader="none"/>
        </w:tabs>
      </w:pPr>
      <w:r>
        <w:t xml:space="preserve">4.27.1. Заявка на выпуск Цифровой Бизнес-карты </w:t>
      </w:r>
      <w:r>
        <w:rPr>
          <w:bCs/>
          <w:color w:val="000000"/>
        </w:rPr>
        <w:t xml:space="preserve">в виде формализованного электронного документа</w:t>
      </w:r>
      <w:r>
        <w:rPr>
          <w:bCs/>
          <w:color w:val="000000"/>
          <w:vertAlign w:val="superscript"/>
        </w:rPr>
        <w:footnoteReference w:id="12"/>
      </w:r>
      <w:r>
        <w:rPr>
          <w:bCs/>
          <w:color w:val="000000"/>
        </w:rPr>
        <w:t xml:space="preserve"> </w:t>
      </w:r>
      <w:r>
        <w:t xml:space="preserve">формируется ЕИО Клиента (самим Клиентом) путем заполнения полей экранной формы заявки в ИС Свой Бизнес, подписывается его ЭП и направляется в Банк с использованием ИС Свой Бизнес</w:t>
      </w:r>
      <w:r>
        <w:rPr>
          <w:vertAlign w:val="superscript"/>
        </w:rPr>
        <w:t xml:space="preserve"> </w:t>
      </w:r>
      <w:r>
        <w:rPr>
          <w:vertAlign w:val="superscript"/>
        </w:rPr>
        <w:footnoteReference w:id="13"/>
      </w:r>
      <w:r>
        <w:t xml:space="preserve">.</w:t>
      </w:r>
      <w:r/>
    </w:p>
    <w:p>
      <w:pPr>
        <w:ind w:firstLine="709"/>
        <w:jc w:val="both"/>
        <w:widowControl w:val="off"/>
        <w:tabs>
          <w:tab w:val="left" w:pos="567" w:leader="none"/>
          <w:tab w:val="left" w:pos="1276" w:leader="none"/>
        </w:tabs>
      </w:pPr>
      <w:r>
        <w:t xml:space="preserve">В рамках одной заявки может быть выпущена одна Цифровая Бизнес-карта.</w:t>
      </w:r>
      <w:r/>
    </w:p>
    <w:p>
      <w:pPr>
        <w:ind w:firstLine="709"/>
        <w:jc w:val="both"/>
        <w:tabs>
          <w:tab w:val="left" w:pos="709" w:leader="none"/>
          <w:tab w:val="left" w:pos="1276" w:leader="none"/>
        </w:tabs>
        <w:rPr>
          <w:bCs/>
        </w:rPr>
      </w:pPr>
      <w:r>
        <w:t xml:space="preserve">4.27.2. Цифровая Бизнес-карта может быть выпущена Клиенту, который заключил </w:t>
      </w:r>
      <w:r>
        <w:br/>
        <w:t xml:space="preserve">с Банком Договор и Договор о ДБО ЮЛ (ИС Свой Бизнес). При этом Держателем Цифровой Бизнес-карты может быть только лицо, которое сформировало, подписало ЭП и направило заявку на выпуск Цифровой Бизнес-карты с использованием ИС Свой Бизнес.</w:t>
      </w:r>
      <w:r>
        <w:rPr>
          <w:bCs/>
        </w:rPr>
      </w:r>
      <w:r>
        <w:rPr>
          <w:bCs/>
        </w:rPr>
      </w:r>
    </w:p>
    <w:p>
      <w:pPr>
        <w:ind w:firstLine="709"/>
        <w:jc w:val="both"/>
        <w:tabs>
          <w:tab w:val="left" w:pos="709" w:leader="none"/>
          <w:tab w:val="left" w:pos="1276" w:leader="none"/>
          <w:tab w:val="left" w:pos="1418" w:leader="none"/>
        </w:tabs>
        <w:rPr>
          <w:bCs/>
          <w:color w:val="000000"/>
        </w:rPr>
      </w:pPr>
      <w:r>
        <w:rPr>
          <w:bCs/>
          <w:color w:val="000000"/>
        </w:rPr>
        <w:t xml:space="preserve">4.27.3. </w:t>
      </w:r>
      <w:r>
        <w:t xml:space="preserve">Цифровая Бизнес-карта выпускается без материального носителя (пластика) </w:t>
      </w:r>
      <w:r>
        <w:br/>
        <w:t xml:space="preserve">и ПИН-конверта с ПИН-кодом. </w:t>
      </w:r>
      <w:r>
        <w:rPr>
          <w:bCs/>
          <w:color w:val="000000"/>
        </w:rPr>
      </w:r>
      <w:r>
        <w:rPr>
          <w:bCs/>
          <w:color w:val="000000"/>
        </w:rPr>
      </w:r>
    </w:p>
    <w:p>
      <w:pPr>
        <w:ind w:firstLine="709"/>
        <w:jc w:val="both"/>
        <w:tabs>
          <w:tab w:val="left" w:pos="709" w:leader="none"/>
          <w:tab w:val="left" w:pos="1276" w:leader="none"/>
          <w:tab w:val="left" w:pos="1418" w:leader="none"/>
        </w:tabs>
      </w:pPr>
      <w:r>
        <w:t xml:space="preserve">4.27.4. Информация о реквизитах Цифровой Бизнес-карты предоставляется Держателю в экранной форме ИС Свой Бизнес.</w:t>
      </w:r>
      <w:r/>
    </w:p>
    <w:p>
      <w:pPr>
        <w:pStyle w:val="1640"/>
        <w:numPr>
          <w:ilvl w:val="1"/>
          <w:numId w:val="23"/>
        </w:numPr>
        <w:contextualSpacing w:val="0"/>
        <w:ind w:left="0" w:firstLine="697"/>
        <w:jc w:val="both"/>
        <w:tabs>
          <w:tab w:val="left" w:pos="0" w:leader="none"/>
          <w:tab w:val="left" w:pos="1418" w:leader="none"/>
        </w:tabs>
        <w:rPr>
          <w:bCs/>
          <w:color w:val="000000"/>
        </w:rPr>
      </w:pPr>
      <w:r>
        <w:t xml:space="preserve">Особенности подачи заявки на выпуск Персонифицированной карты с использованием ИС Свой Бизнес:</w:t>
      </w:r>
      <w:r>
        <w:rPr>
          <w:bCs/>
          <w:color w:val="000000"/>
        </w:rPr>
      </w:r>
      <w:r>
        <w:rPr>
          <w:bCs/>
          <w:color w:val="000000"/>
        </w:rPr>
      </w:r>
    </w:p>
    <w:p>
      <w:pPr>
        <w:ind w:firstLine="709"/>
        <w:jc w:val="both"/>
        <w:widowControl w:val="off"/>
        <w:tabs>
          <w:tab w:val="left" w:pos="1276" w:leader="none"/>
        </w:tabs>
      </w:pPr>
      <w:r>
        <w:t xml:space="preserve">4.28.1. Заявка на выпуск Персонифицированной карты </w:t>
      </w:r>
      <w:r>
        <w:rPr>
          <w:bCs/>
          <w:color w:val="000000"/>
        </w:rPr>
        <w:t xml:space="preserve">в виде формализованного электронного документа </w:t>
      </w:r>
      <w:r>
        <w:t xml:space="preserve">формируется ЕИО Клиента (самим Клиентом) путем заполнения </w:t>
      </w:r>
      <w:r>
        <w:t xml:space="preserve">полей экранной формы заявки в ИС Свой Бизнес, подписывается его ЭП и направляется в Банк с использованием ИС Свой Бизнес</w:t>
      </w:r>
      <w:r>
        <w:rPr>
          <w:vertAlign w:val="superscript"/>
        </w:rPr>
        <w:t xml:space="preserve"> </w:t>
      </w:r>
      <w:r>
        <w:rPr>
          <w:vertAlign w:val="superscript"/>
        </w:rPr>
        <w:footnoteReference w:id="14"/>
      </w:r>
      <w:r>
        <w:t xml:space="preserve">.</w:t>
      </w:r>
      <w:r/>
    </w:p>
    <w:p>
      <w:pPr>
        <w:ind w:firstLine="709"/>
        <w:jc w:val="both"/>
        <w:widowControl w:val="off"/>
        <w:tabs>
          <w:tab w:val="left" w:pos="1276" w:leader="none"/>
        </w:tabs>
      </w:pPr>
      <w:r>
        <w:rPr>
          <w:bCs/>
          <w:color w:val="000000"/>
        </w:rPr>
        <w:t xml:space="preserve">В случае, если Держателем будет лицо, которое на момент подачи заявки на </w:t>
      </w:r>
      <w:r>
        <w:t xml:space="preserve">выпуск Персонифицированной карты</w:t>
      </w:r>
      <w:r>
        <w:rPr>
          <w:bCs/>
          <w:color w:val="000000"/>
        </w:rPr>
        <w:t xml:space="preserve"> в виде формализованного электронного документа не идентифицировано Банком, Клиент к данной заявке</w:t>
      </w:r>
      <w:r>
        <w:t xml:space="preserve"> должен присоединить электронную копию документа, удостоверяющего личность лица, на которого подана заявка на выпуск Персонифицированной карты</w:t>
      </w:r>
      <w:r>
        <w:rPr>
          <w:vertAlign w:val="superscript"/>
        </w:rPr>
        <w:footnoteReference w:id="15"/>
      </w:r>
      <w:r>
        <w:t xml:space="preserve">.</w:t>
      </w:r>
      <w:r/>
    </w:p>
    <w:p>
      <w:pPr>
        <w:ind w:firstLine="709"/>
        <w:jc w:val="both"/>
        <w:tabs>
          <w:tab w:val="left" w:pos="1276" w:leader="none"/>
        </w:tabs>
      </w:pPr>
      <w:r>
        <w:t xml:space="preserve">В рамках одной заявки может быть выпущена одна Бизнес-карта.</w:t>
      </w:r>
      <w:r/>
    </w:p>
    <w:p>
      <w:pPr>
        <w:ind w:firstLine="709"/>
        <w:jc w:val="both"/>
        <w:tabs>
          <w:tab w:val="left" w:pos="1276" w:leader="none"/>
        </w:tabs>
      </w:pPr>
      <w:r>
        <w:t xml:space="preserve">4.28.2. Заявка на выпуск Персонифицированной карты </w:t>
      </w:r>
      <w:r>
        <w:rPr>
          <w:bCs/>
          <w:color w:val="000000"/>
        </w:rPr>
        <w:t xml:space="preserve">в виде формализованного электронного документа</w:t>
      </w:r>
      <w:r>
        <w:rPr>
          <w:bCs/>
          <w:color w:val="000000"/>
          <w:vertAlign w:val="superscript"/>
        </w:rPr>
        <w:footnoteReference w:id="16"/>
      </w:r>
      <w:r>
        <w:rPr>
          <w:bCs/>
          <w:color w:val="000000"/>
        </w:rPr>
        <w:t xml:space="preserve"> </w:t>
      </w:r>
      <w:r>
        <w:t xml:space="preserve">может быть подана с использованием ИС Свой Бизнес, если Клиент заключил с Банком Договор и Договор о ДБО ЮЛ (ИС Свой Бизнес).</w:t>
      </w:r>
      <w:r/>
    </w:p>
    <w:p>
      <w:pPr>
        <w:ind w:firstLine="709"/>
        <w:jc w:val="both"/>
        <w:tabs>
          <w:tab w:val="left" w:pos="1276" w:leader="none"/>
        </w:tabs>
        <w:rPr>
          <w:color w:val="000000"/>
          <w:shd w:val="clear" w:color="auto" w:fill="ffffff"/>
        </w:rPr>
      </w:pPr>
      <w:r>
        <w:t xml:space="preserve">4.28.3. </w:t>
      </w:r>
      <w:r>
        <w:rPr>
          <w:bCs/>
          <w:color w:val="000000"/>
        </w:rPr>
        <w:t xml:space="preserve">При вы</w:t>
      </w:r>
      <w:r>
        <w:t xml:space="preserve">даче Персонифицированной карты, выпущенной </w:t>
      </w:r>
      <w:r>
        <w:rPr>
          <w:bCs/>
          <w:color w:val="000000"/>
        </w:rPr>
        <w:t xml:space="preserve">лицу, которое на момент подачи заявки на </w:t>
      </w:r>
      <w:r>
        <w:t xml:space="preserve">выпуск Персонифицированной карты </w:t>
      </w:r>
      <w:r>
        <w:rPr>
          <w:bCs/>
          <w:color w:val="000000"/>
        </w:rPr>
        <w:t xml:space="preserve">в виде формализованного электронного документа</w:t>
      </w:r>
      <w:r>
        <w:t xml:space="preserve"> </w:t>
      </w:r>
      <w:r>
        <w:rPr>
          <w:bCs/>
          <w:color w:val="000000"/>
        </w:rPr>
        <w:t xml:space="preserve">не идентифицировано Банком, Держатель должен лично </w:t>
      </w:r>
      <w:r>
        <w:rPr>
          <w:color w:val="000000"/>
          <w:shd w:val="clear" w:color="auto" w:fill="ffffff"/>
        </w:rPr>
        <w:t xml:space="preserve">получить карту в офисе Банка для проведения его идентификации и подписания Расписки по типовой форме Банка.</w:t>
      </w:r>
      <w:r>
        <w:rPr>
          <w:color w:val="000000"/>
          <w:shd w:val="clear" w:color="auto" w:fill="ffffff"/>
        </w:rPr>
      </w:r>
      <w:r>
        <w:rPr>
          <w:color w:val="000000"/>
          <w:shd w:val="clear" w:color="auto" w:fill="ffffff"/>
        </w:rPr>
      </w:r>
    </w:p>
    <w:p>
      <w:pPr>
        <w:pStyle w:val="1640"/>
        <w:contextualSpacing w:val="0"/>
        <w:ind w:left="0" w:firstLine="709"/>
        <w:jc w:val="both"/>
        <w:tabs>
          <w:tab w:val="left" w:pos="0" w:leader="none"/>
          <w:tab w:val="left" w:pos="1134" w:leader="none"/>
        </w:tabs>
        <w:rPr>
          <w:iCs/>
        </w:rPr>
      </w:pPr>
      <w:r>
        <w:rPr>
          <w:color w:val="000000"/>
          <w:shd w:val="clear" w:color="auto" w:fill="ffffff"/>
        </w:rPr>
        <w:t xml:space="preserve">4.29.</w:t>
      </w:r>
      <w:r>
        <w:rPr>
          <w:iCs/>
        </w:rPr>
        <w:t xml:space="preserve"> </w:t>
      </w:r>
      <w:r>
        <w:rPr>
          <w:rFonts w:ascii="Times New Roman" w:hAnsi="Times New Roman"/>
          <w:iCs/>
          <w:sz w:val="24"/>
          <w:szCs w:val="24"/>
        </w:rPr>
        <w:t xml:space="preserve">Порядок </w:t>
      </w:r>
      <w:r>
        <w:rPr>
          <w:rFonts w:ascii="Times New Roman" w:hAnsi="Times New Roman"/>
          <w:iCs/>
          <w:sz w:val="24"/>
          <w:szCs w:val="24"/>
        </w:rPr>
        <w:t xml:space="preserve">использования Держателем Бизнес-карты </w:t>
      </w:r>
      <w:r>
        <w:rPr>
          <w:rFonts w:ascii="Times New Roman" w:hAnsi="Times New Roman"/>
          <w:iCs/>
          <w:sz w:val="24"/>
          <w:szCs w:val="24"/>
        </w:rPr>
        <w:t xml:space="preserve"> </w:t>
      </w:r>
      <w:r>
        <w:rPr>
          <w:rFonts w:ascii="Times New Roman" w:hAnsi="Times New Roman"/>
          <w:iCs/>
          <w:sz w:val="24"/>
          <w:szCs w:val="24"/>
        </w:rPr>
        <w:t xml:space="preserve">с применением </w:t>
      </w:r>
      <w:r>
        <w:rPr>
          <w:rFonts w:ascii="Times New Roman" w:hAnsi="Times New Roman"/>
          <w:iCs/>
          <w:sz w:val="24"/>
          <w:szCs w:val="24"/>
        </w:rPr>
        <w:t xml:space="preserve">Мобильного</w:t>
      </w:r>
      <w:r>
        <w:rPr>
          <w:rFonts w:ascii="Times New Roman" w:hAnsi="Times New Roman"/>
          <w:iCs/>
          <w:sz w:val="24"/>
          <w:szCs w:val="24"/>
        </w:rPr>
        <w:t xml:space="preserve"> приложения</w:t>
      </w:r>
      <w:r>
        <w:rPr>
          <w:rFonts w:ascii="Times New Roman" w:hAnsi="Times New Roman"/>
          <w:iCs/>
          <w:sz w:val="24"/>
          <w:szCs w:val="24"/>
        </w:rPr>
        <w:t xml:space="preserve"> Mir Pay</w:t>
      </w:r>
      <w:r>
        <w:rPr>
          <w:iCs/>
        </w:rPr>
        <w:t xml:space="preserve">:</w:t>
      </w:r>
      <w:r>
        <w:rPr>
          <w:iCs/>
        </w:rPr>
      </w:r>
      <w:r>
        <w:rPr>
          <w:iCs/>
        </w:rPr>
      </w:r>
    </w:p>
    <w:p>
      <w:pPr>
        <w:pStyle w:val="1640"/>
        <w:contextualSpacing w:val="0"/>
        <w:ind w:left="0" w:firstLine="709"/>
        <w:jc w:val="both"/>
        <w:tabs>
          <w:tab w:val="left" w:pos="0" w:leader="none"/>
          <w:tab w:val="left" w:pos="1134" w:leader="none"/>
        </w:tabs>
        <w:rPr>
          <w:iCs/>
        </w:rPr>
      </w:pPr>
      <w:r>
        <w:rPr>
          <w:iCs/>
        </w:rPr>
        <w:t xml:space="preserve">4.29.1. </w:t>
      </w:r>
      <w:r>
        <w:rPr>
          <w:iCs/>
        </w:rPr>
        <w:t xml:space="preserve">Банк при наличии технической возможности предоставляет возможность Держателю </w:t>
      </w:r>
      <w:r>
        <w:rPr>
          <w:rFonts w:ascii="Times New Roman" w:hAnsi="Times New Roman"/>
          <w:iCs/>
          <w:sz w:val="24"/>
          <w:szCs w:val="24"/>
        </w:rPr>
        <w:t xml:space="preserve">использовать Бизнес-карту</w:t>
      </w:r>
      <w:r>
        <w:rPr>
          <w:rFonts w:ascii="Times New Roman" w:hAnsi="Times New Roman"/>
          <w:iCs/>
          <w:sz w:val="24"/>
          <w:szCs w:val="24"/>
        </w:rPr>
        <w:t xml:space="preserve"> (в том числе Цифровую Бизнес-карту)</w:t>
      </w:r>
      <w:r>
        <w:rPr>
          <w:rFonts w:ascii="Times New Roman" w:hAnsi="Times New Roman"/>
          <w:iCs/>
          <w:sz w:val="24"/>
          <w:szCs w:val="24"/>
        </w:rPr>
        <w:t xml:space="preserve"> </w:t>
      </w:r>
      <w:r>
        <w:rPr>
          <w:rFonts w:ascii="Times New Roman" w:hAnsi="Times New Roman" w:eastAsia="Times New Roman" w:cs="Times New Roman"/>
          <w:color w:val="333333"/>
          <w:sz w:val="24"/>
          <w:szCs w:val="24"/>
          <w:highlight w:val="white"/>
        </w:rPr>
        <w:t xml:space="preserve">платёжной системы </w:t>
      </w:r>
      <w:r>
        <w:rPr>
          <w:rFonts w:ascii="Times New Roman" w:hAnsi="Times New Roman" w:eastAsia="Times New Roman" w:cs="Times New Roman"/>
          <w:sz w:val="24"/>
          <w:szCs w:val="24"/>
          <w:highlight w:val="none"/>
        </w:rPr>
        <w:t xml:space="preserve">МИР,</w:t>
      </w:r>
      <w:r>
        <w:rPr>
          <w:rFonts w:ascii="Times New Roman" w:hAnsi="Times New Roman"/>
          <w:iCs/>
          <w:sz w:val="24"/>
          <w:szCs w:val="24"/>
        </w:rPr>
        <w:t xml:space="preserve"> </w:t>
      </w:r>
      <w:r>
        <w:rPr>
          <w:rFonts w:ascii="Times New Roman" w:hAnsi="Times New Roman"/>
          <w:iCs/>
          <w:sz w:val="24"/>
          <w:szCs w:val="24"/>
        </w:rPr>
        <w:t xml:space="preserve">с применением </w:t>
      </w:r>
      <w:r>
        <w:rPr>
          <w:rFonts w:ascii="Times New Roman" w:hAnsi="Times New Roman"/>
          <w:iCs/>
          <w:sz w:val="24"/>
          <w:szCs w:val="24"/>
        </w:rPr>
        <w:t xml:space="preserve">Мобильного</w:t>
      </w:r>
      <w:r>
        <w:rPr>
          <w:rFonts w:ascii="Times New Roman" w:hAnsi="Times New Roman"/>
          <w:iCs/>
          <w:sz w:val="24"/>
          <w:szCs w:val="24"/>
        </w:rPr>
        <w:t xml:space="preserve"> приложения</w:t>
      </w:r>
      <w:r>
        <w:rPr>
          <w:rFonts w:ascii="Times New Roman" w:hAnsi="Times New Roman"/>
          <w:iCs/>
          <w:sz w:val="24"/>
          <w:szCs w:val="24"/>
        </w:rPr>
        <w:t xml:space="preserve"> Mir Pay</w:t>
      </w:r>
      <w:r>
        <w:rPr>
          <w:iCs/>
        </w:rPr>
        <w:t xml:space="preserve">.</w:t>
      </w:r>
      <w:r>
        <w:rPr>
          <w:iCs/>
        </w:rPr>
      </w:r>
      <w:r>
        <w:rPr>
          <w:iCs/>
        </w:rPr>
      </w:r>
    </w:p>
    <w:p>
      <w:pPr>
        <w:pStyle w:val="1640"/>
        <w:contextualSpacing w:val="0"/>
        <w:ind w:left="0" w:firstLine="709"/>
        <w:jc w:val="both"/>
        <w:tabs>
          <w:tab w:val="left" w:pos="0" w:leader="none"/>
          <w:tab w:val="left" w:pos="1134" w:leader="none"/>
        </w:tabs>
      </w:pPr>
      <w:r>
        <w:rPr>
          <w:iCs/>
        </w:rPr>
        <w:t xml:space="preserve">4.29.2. </w:t>
      </w:r>
      <w:r>
        <w:rPr>
          <w:rFonts w:ascii="Times New Roman" w:hAnsi="Times New Roman"/>
          <w:iCs/>
          <w:sz w:val="24"/>
          <w:szCs w:val="24"/>
        </w:rPr>
        <w:t xml:space="preserve">Для целей использования Бизнес-карты с применением </w:t>
      </w:r>
      <w:r>
        <w:rPr>
          <w:rFonts w:ascii="Times New Roman" w:hAnsi="Times New Roman"/>
          <w:iCs/>
          <w:sz w:val="24"/>
          <w:szCs w:val="24"/>
        </w:rPr>
        <w:t xml:space="preserve">Мобильного</w:t>
      </w:r>
      <w:r>
        <w:rPr>
          <w:rFonts w:ascii="Times New Roman" w:hAnsi="Times New Roman"/>
          <w:iCs/>
          <w:sz w:val="24"/>
          <w:szCs w:val="24"/>
        </w:rPr>
        <w:t xml:space="preserve"> приложения</w:t>
      </w:r>
      <w:r>
        <w:rPr>
          <w:rFonts w:ascii="Times New Roman" w:hAnsi="Times New Roman"/>
          <w:iCs/>
          <w:sz w:val="24"/>
          <w:szCs w:val="24"/>
        </w:rPr>
        <w:t xml:space="preserve"> Mir Pay</w:t>
      </w:r>
      <w:r>
        <w:rPr>
          <w:rFonts w:ascii="Times New Roman" w:hAnsi="Times New Roman"/>
          <w:iCs/>
          <w:sz w:val="24"/>
          <w:szCs w:val="24"/>
        </w:rPr>
        <w:t xml:space="preserve">, Держатель должен </w:t>
      </w:r>
      <w:r>
        <w:rPr>
          <w:rFonts w:ascii="Times New Roman" w:hAnsi="Times New Roman"/>
          <w:iCs/>
          <w:sz w:val="24"/>
          <w:szCs w:val="24"/>
        </w:rPr>
        <w:t xml:space="preserve">самостоятельно </w:t>
      </w:r>
      <w:r>
        <w:rPr>
          <w:rFonts w:ascii="Times New Roman" w:hAnsi="Times New Roman"/>
          <w:iCs/>
          <w:sz w:val="24"/>
          <w:szCs w:val="24"/>
        </w:rPr>
        <w:t xml:space="preserve">зарегистрировать Бизнес-карту в </w:t>
      </w:r>
      <w:r>
        <w:rPr>
          <w:rFonts w:ascii="Times New Roman" w:hAnsi="Times New Roman"/>
          <w:iCs/>
          <w:sz w:val="24"/>
          <w:szCs w:val="24"/>
        </w:rPr>
        <w:t xml:space="preserve">Мобильно</w:t>
      </w:r>
      <w:r>
        <w:rPr>
          <w:rFonts w:ascii="Times New Roman" w:hAnsi="Times New Roman"/>
          <w:iCs/>
          <w:sz w:val="24"/>
          <w:szCs w:val="24"/>
        </w:rPr>
        <w:t xml:space="preserve">м приложении</w:t>
      </w:r>
      <w:r>
        <w:rPr>
          <w:rFonts w:ascii="Times New Roman" w:hAnsi="Times New Roman"/>
          <w:iCs/>
          <w:sz w:val="24"/>
          <w:szCs w:val="24"/>
        </w:rPr>
        <w:t xml:space="preserve"> Mir Pay</w:t>
      </w:r>
      <w:r>
        <w:rPr>
          <w:rFonts w:ascii="Times New Roman" w:hAnsi="Times New Roman"/>
          <w:iCs/>
          <w:sz w:val="24"/>
          <w:szCs w:val="24"/>
        </w:rPr>
        <w:t xml:space="preserve">. По факту регистрации Бизнес-карты в </w:t>
      </w:r>
      <w:r>
        <w:rPr>
          <w:rFonts w:ascii="Times New Roman" w:hAnsi="Times New Roman"/>
          <w:iCs/>
          <w:sz w:val="24"/>
          <w:szCs w:val="24"/>
        </w:rPr>
        <w:t xml:space="preserve">Мобильном</w:t>
      </w:r>
      <w:r>
        <w:rPr>
          <w:rFonts w:ascii="Times New Roman" w:hAnsi="Times New Roman"/>
          <w:iCs/>
          <w:sz w:val="24"/>
          <w:szCs w:val="24"/>
        </w:rPr>
        <w:t xml:space="preserve"> приложении</w:t>
      </w:r>
      <w:r>
        <w:rPr>
          <w:rFonts w:ascii="Times New Roman" w:hAnsi="Times New Roman"/>
          <w:iCs/>
          <w:sz w:val="24"/>
          <w:szCs w:val="24"/>
        </w:rPr>
        <w:t xml:space="preserve"> Mir Pay</w:t>
      </w:r>
      <w:r>
        <w:rPr>
          <w:rFonts w:ascii="Times New Roman" w:hAnsi="Times New Roman"/>
          <w:iCs/>
          <w:sz w:val="24"/>
          <w:szCs w:val="24"/>
        </w:rPr>
        <w:t xml:space="preserve">, в защищенном хранилище</w:t>
      </w:r>
      <w:r>
        <w:rPr>
          <w:rFonts w:ascii="Times New Roman" w:hAnsi="Times New Roman"/>
          <w:iCs/>
          <w:sz w:val="24"/>
          <w:szCs w:val="24"/>
        </w:rPr>
        <w:t xml:space="preserve"> Т</w:t>
      </w:r>
      <w:r>
        <w:rPr>
          <w:rFonts w:ascii="Times New Roman" w:hAnsi="Times New Roman"/>
          <w:iCs/>
          <w:sz w:val="24"/>
          <w:szCs w:val="24"/>
        </w:rPr>
        <w:t xml:space="preserve">ех</w:t>
      </w:r>
      <w:r>
        <w:rPr>
          <w:rFonts w:ascii="Times New Roman" w:hAnsi="Times New Roman"/>
          <w:iCs/>
          <w:sz w:val="24"/>
          <w:szCs w:val="24"/>
        </w:rPr>
        <w:t xml:space="preserve">ническо</w:t>
      </w:r>
      <w:r>
        <w:rPr>
          <w:rFonts w:ascii="Times New Roman" w:hAnsi="Times New Roman"/>
          <w:iCs/>
          <w:sz w:val="24"/>
          <w:szCs w:val="24"/>
        </w:rPr>
        <w:t xml:space="preserve">го</w:t>
      </w:r>
      <w:r>
        <w:rPr>
          <w:rFonts w:ascii="Times New Roman" w:hAnsi="Times New Roman"/>
          <w:iCs/>
          <w:sz w:val="24"/>
          <w:szCs w:val="24"/>
        </w:rPr>
        <w:t xml:space="preserve"> устройств</w:t>
      </w:r>
      <w:r>
        <w:rPr>
          <w:rFonts w:ascii="Times New Roman" w:hAnsi="Times New Roman"/>
          <w:iCs/>
          <w:sz w:val="24"/>
          <w:szCs w:val="24"/>
        </w:rPr>
        <w:t xml:space="preserve">а</w:t>
      </w:r>
      <w:r>
        <w:rPr>
          <w:rFonts w:ascii="Times New Roman" w:hAnsi="Times New Roman"/>
          <w:iCs/>
          <w:sz w:val="24"/>
          <w:szCs w:val="24"/>
        </w:rPr>
        <w:t xml:space="preserve"> </w:t>
      </w:r>
      <w:r>
        <w:rPr>
          <w:rFonts w:ascii="Times New Roman" w:hAnsi="Times New Roman"/>
          <w:iCs/>
          <w:sz w:val="24"/>
          <w:szCs w:val="24"/>
        </w:rPr>
        <w:t xml:space="preserve">Держателя</w:t>
      </w:r>
      <w:r>
        <w:rPr>
          <w:rFonts w:ascii="Times New Roman" w:hAnsi="Times New Roman"/>
          <w:iCs/>
          <w:sz w:val="24"/>
          <w:szCs w:val="24"/>
        </w:rPr>
        <w:t xml:space="preserve"> формируется Токен Бизнес-карты</w:t>
      </w:r>
      <w:r>
        <w:t xml:space="preserve">.</w:t>
      </w:r>
      <w:r>
        <w:t xml:space="preserve">4.29.3. </w:t>
      </w:r>
      <w:r>
        <w:t xml:space="preserve">Для одной Бизнес-карты </w:t>
      </w:r>
      <w:r>
        <w:t xml:space="preserve">возможно сформировать неск</w:t>
      </w:r>
      <w:r>
        <w:t xml:space="preserve">о</w:t>
      </w:r>
      <w:r>
        <w:t xml:space="preserve">лько Токенов Бизнес-карты - по одному для каждого Технического устройства. На одном  Техническом устройстве возможно сформировать несколько Токенов Бизнес-карт - по одному для каждой Бизнес-карты</w:t>
      </w:r>
      <w:r>
        <w:rPr>
          <w:rStyle w:val="1650"/>
        </w:rPr>
        <w:footnoteReference w:id="17"/>
      </w:r>
      <w:r>
        <w:t xml:space="preserve">. Банк и Поставщик могут устанавливать ограничение на максимальное количество Токенов Бизнес-карт(ы), </w:t>
      </w:r>
      <w:r>
        <w:rPr>
          <w:rFonts w:ascii="Times New Roman" w:hAnsi="Times New Roman" w:eastAsia="Times New Roman" w:cs="Times New Roman"/>
          <w:sz w:val="24"/>
          <w:szCs w:val="24"/>
          <w:highlight w:val="white"/>
        </w:rPr>
        <w:t xml:space="preserve">а также отказать в создании Токена</w:t>
      </w:r>
      <w:r>
        <w:rPr>
          <w:rFonts w:ascii="Times New Roman" w:hAnsi="Times New Roman" w:eastAsia="Times New Roman" w:cs="Times New Roman"/>
          <w:sz w:val="24"/>
          <w:szCs w:val="24"/>
          <w:highlight w:val="white"/>
        </w:rPr>
        <w:t xml:space="preserve"> Бизнес-карты или удалить сформированный Токен Бизнес-карты </w:t>
      </w:r>
      <w:r>
        <w:rPr>
          <w:rFonts w:ascii="Times New Roman" w:hAnsi="Times New Roman" w:eastAsia="Times New Roman" w:cs="Times New Roman"/>
          <w:sz w:val="24"/>
          <w:szCs w:val="24"/>
          <w:highlight w:val="white"/>
        </w:rPr>
        <w:t xml:space="preserve"> без объяснения причины.</w:t>
      </w:r>
      <w:r>
        <w:t xml:space="preserve">4.29.</w:t>
      </w:r>
      <w:r>
        <w:t xml:space="preserve">4</w:t>
      </w:r>
      <w:r>
        <w:t xml:space="preserve">.</w:t>
      </w:r>
      <w:r>
        <w:t xml:space="preserve"> </w:t>
      </w:r>
      <w:r>
        <w:t xml:space="preserve">Обязательным условием для </w:t>
      </w:r>
      <w:r>
        <w:t xml:space="preserve">формирования </w:t>
      </w:r>
      <w:r>
        <w:t xml:space="preserve">Токена</w:t>
      </w:r>
      <w:r>
        <w:t xml:space="preserve"> </w:t>
      </w:r>
      <w:r>
        <w:rPr>
          <w:rFonts w:eastAsia="Calibri"/>
          <w:lang w:eastAsia="en-US"/>
        </w:rPr>
        <w:t xml:space="preserve">Бизнес-карты</w:t>
      </w:r>
      <w:r>
        <w:t xml:space="preserve"> является наличие в Банке актуальной информации о номере мобильного телефона Держателя, </w:t>
      </w:r>
      <w:r>
        <w:t xml:space="preserve">на который Банком направляется О</w:t>
      </w:r>
      <w:r>
        <w:t xml:space="preserve">дноразовый пароль</w:t>
      </w:r>
      <w:r>
        <w:rPr>
          <w:rStyle w:val="1650"/>
        </w:rPr>
        <w:footnoteReference w:id="18"/>
      </w:r>
      <w:r>
        <w:t xml:space="preserve">, необходимый</w:t>
      </w:r>
      <w:r>
        <w:t xml:space="preserve"> для </w:t>
      </w:r>
      <w:r>
        <w:t xml:space="preserve">регистрации </w:t>
      </w:r>
      <w:r>
        <w:t xml:space="preserve">Бизнес-карты</w:t>
      </w:r>
      <w:r>
        <w:t xml:space="preserve"> в </w:t>
      </w:r>
      <w:r>
        <w:rPr>
          <w:rFonts w:ascii="Times New Roman" w:hAnsi="Times New Roman"/>
          <w:iCs/>
          <w:sz w:val="24"/>
          <w:szCs w:val="24"/>
        </w:rPr>
        <w:t xml:space="preserve">Мобильном</w:t>
      </w:r>
      <w:r>
        <w:rPr>
          <w:rFonts w:ascii="Times New Roman" w:hAnsi="Times New Roman"/>
          <w:iCs/>
          <w:sz w:val="24"/>
          <w:szCs w:val="24"/>
        </w:rPr>
        <w:t xml:space="preserve"> приложении</w:t>
      </w:r>
      <w:r>
        <w:rPr>
          <w:rFonts w:ascii="Times New Roman" w:hAnsi="Times New Roman"/>
          <w:iCs/>
          <w:sz w:val="24"/>
          <w:szCs w:val="24"/>
        </w:rPr>
        <w:t xml:space="preserve"> Mir Pay</w:t>
      </w:r>
      <w:r>
        <w:t xml:space="preserve"> </w:t>
      </w:r>
      <w:r>
        <w:t xml:space="preserve">.</w:t>
      </w:r>
      <w:r/>
      <w:r/>
    </w:p>
    <w:p>
      <w:pPr>
        <w:pStyle w:val="1640"/>
        <w:contextualSpacing w:val="0"/>
        <w:ind w:left="0" w:firstLine="709"/>
        <w:jc w:val="both"/>
        <w:tabs>
          <w:tab w:val="left" w:pos="0" w:leader="none"/>
          <w:tab w:val="left" w:pos="1134" w:leader="none"/>
        </w:tabs>
      </w:pPr>
      <w:r>
        <w:t xml:space="preserve">4.29.</w:t>
      </w:r>
      <w:r>
        <w:t xml:space="preserve">5</w:t>
      </w:r>
      <w:r>
        <w:t xml:space="preserve">. </w:t>
      </w:r>
      <w:r>
        <w:rPr>
          <w:rFonts w:ascii="Times New Roman" w:hAnsi="Times New Roman"/>
          <w:sz w:val="24"/>
          <w:szCs w:val="24"/>
        </w:rPr>
        <w:t xml:space="preserve">Держатель самостоятельно устанавливает </w:t>
      </w:r>
      <w:r>
        <w:rPr>
          <w:rFonts w:ascii="Times New Roman" w:hAnsi="Times New Roman"/>
          <w:iCs/>
          <w:sz w:val="24"/>
          <w:szCs w:val="24"/>
        </w:rPr>
        <w:t xml:space="preserve">Мобильное</w:t>
      </w:r>
      <w:r>
        <w:rPr>
          <w:rFonts w:ascii="Times New Roman" w:hAnsi="Times New Roman"/>
          <w:iCs/>
          <w:sz w:val="24"/>
          <w:szCs w:val="24"/>
        </w:rPr>
        <w:t xml:space="preserve"> приложение</w:t>
      </w:r>
      <w:r>
        <w:rPr>
          <w:rFonts w:ascii="Times New Roman" w:hAnsi="Times New Roman"/>
          <w:iCs/>
          <w:sz w:val="24"/>
          <w:szCs w:val="24"/>
        </w:rPr>
        <w:t xml:space="preserve"> Mir Pay</w:t>
      </w:r>
      <w:r>
        <w:rPr>
          <w:rFonts w:ascii="Times New Roman" w:hAnsi="Times New Roman"/>
          <w:sz w:val="24"/>
          <w:szCs w:val="24"/>
        </w:rPr>
        <w:t xml:space="preserve"> </w:t>
      </w:r>
      <w:r>
        <w:rPr>
          <w:rFonts w:ascii="Times New Roman" w:hAnsi="Times New Roman"/>
          <w:sz w:val="24"/>
          <w:szCs w:val="24"/>
        </w:rPr>
        <w:t xml:space="preserve">в соответствии с</w:t>
      </w:r>
      <w:r>
        <w:rPr>
          <w:rFonts w:ascii="Times New Roman" w:hAnsi="Times New Roman"/>
          <w:sz w:val="24"/>
          <w:szCs w:val="24"/>
        </w:rPr>
        <w:t xml:space="preserve"> официальн</w:t>
      </w:r>
      <w:r>
        <w:rPr>
          <w:rFonts w:ascii="Times New Roman" w:hAnsi="Times New Roman"/>
          <w:sz w:val="24"/>
          <w:szCs w:val="24"/>
        </w:rPr>
        <w:t xml:space="preserve">ым</w:t>
      </w:r>
      <w:r>
        <w:rPr>
          <w:rFonts w:ascii="Times New Roman" w:hAnsi="Times New Roman"/>
          <w:sz w:val="24"/>
          <w:szCs w:val="24"/>
        </w:rPr>
        <w:t xml:space="preserve"> источник</w:t>
      </w:r>
      <w:r>
        <w:rPr>
          <w:rFonts w:ascii="Times New Roman" w:hAnsi="Times New Roman"/>
          <w:sz w:val="24"/>
          <w:szCs w:val="24"/>
        </w:rPr>
        <w:t xml:space="preserve">ом</w:t>
      </w:r>
      <w:r>
        <w:rPr>
          <w:rStyle w:val="1650"/>
          <w:rFonts w:ascii="Times New Roman" w:hAnsi="Times New Roman"/>
          <w:sz w:val="24"/>
          <w:szCs w:val="24"/>
        </w:rPr>
        <w:footnoteReference w:id="19"/>
      </w:r>
      <w:r>
        <w:rPr>
          <w:rFonts w:ascii="Times New Roman" w:hAnsi="Times New Roman"/>
          <w:sz w:val="24"/>
          <w:szCs w:val="24"/>
        </w:rPr>
        <w:t xml:space="preserve"> Поставщика</w:t>
      </w:r>
      <w:r>
        <w:rPr>
          <w:rFonts w:ascii="Times New Roman" w:hAnsi="Times New Roman"/>
          <w:sz w:val="24"/>
          <w:szCs w:val="24"/>
        </w:rPr>
        <w:t xml:space="preserve">, </w:t>
      </w:r>
      <w:r>
        <w:rPr>
          <w:rFonts w:ascii="Times New Roman" w:hAnsi="Times New Roman"/>
          <w:sz w:val="24"/>
          <w:szCs w:val="24"/>
        </w:rPr>
        <w:t xml:space="preserve">регистрирует Бизнес-карту в </w:t>
      </w:r>
      <w:r>
        <w:rPr>
          <w:rFonts w:ascii="Times New Roman" w:hAnsi="Times New Roman"/>
          <w:iCs/>
          <w:sz w:val="24"/>
          <w:szCs w:val="24"/>
        </w:rPr>
        <w:t xml:space="preserve">Мобильном</w:t>
      </w:r>
      <w:r>
        <w:rPr>
          <w:rFonts w:ascii="Times New Roman" w:hAnsi="Times New Roman"/>
          <w:iCs/>
          <w:sz w:val="24"/>
          <w:szCs w:val="24"/>
        </w:rPr>
        <w:t xml:space="preserve"> приложении</w:t>
      </w:r>
      <w:r>
        <w:rPr>
          <w:rFonts w:ascii="Times New Roman" w:hAnsi="Times New Roman"/>
          <w:iCs/>
          <w:sz w:val="24"/>
          <w:szCs w:val="24"/>
        </w:rPr>
        <w:t xml:space="preserve"> Mir Pay, подтверждая введенные данные путем корректного ввода Одноразового парол</w:t>
      </w:r>
      <w:r>
        <w:rPr>
          <w:rFonts w:ascii="Times New Roman" w:hAnsi="Times New Roman"/>
          <w:sz w:val="24"/>
          <w:szCs w:val="24"/>
        </w:rPr>
        <w:t xml:space="preserve">я, </w:t>
      </w:r>
      <w:r>
        <w:rPr>
          <w:rFonts w:ascii="Times New Roman" w:hAnsi="Times New Roman"/>
          <w:sz w:val="24"/>
          <w:szCs w:val="24"/>
        </w:rPr>
        <w:t xml:space="preserve">и тем самым </w:t>
      </w:r>
      <w:r>
        <w:rPr>
          <w:rFonts w:ascii="Times New Roman" w:hAnsi="Times New Roman"/>
          <w:sz w:val="24"/>
          <w:szCs w:val="24"/>
        </w:rPr>
        <w:t xml:space="preserve">инициирует </w:t>
      </w:r>
      <w:r>
        <w:rPr>
          <w:rFonts w:ascii="Times New Roman" w:hAnsi="Times New Roman"/>
          <w:sz w:val="24"/>
          <w:szCs w:val="24"/>
        </w:rPr>
        <w:t xml:space="preserve">формирование</w:t>
      </w:r>
      <w:r>
        <w:rPr>
          <w:rFonts w:ascii="Times New Roman" w:hAnsi="Times New Roman"/>
          <w:sz w:val="24"/>
          <w:szCs w:val="24"/>
        </w:rPr>
        <w:t xml:space="preserve"> Токена Бизнес-карты с использованием Технического устройства, </w:t>
      </w:r>
      <w:r>
        <w:rPr>
          <w:rFonts w:ascii="Times New Roman" w:hAnsi="Times New Roman"/>
          <w:sz w:val="24"/>
          <w:szCs w:val="24"/>
        </w:rPr>
        <w:t xml:space="preserve">находящегося во владении</w:t>
      </w:r>
      <w:r>
        <w:rPr>
          <w:rFonts w:ascii="Times New Roman" w:hAnsi="Times New Roman"/>
          <w:sz w:val="24"/>
          <w:szCs w:val="24"/>
        </w:rPr>
        <w:t xml:space="preserve"> н</w:t>
      </w:r>
      <w:r>
        <w:rPr>
          <w:rFonts w:ascii="Times New Roman" w:hAnsi="Times New Roman"/>
          <w:sz w:val="24"/>
          <w:szCs w:val="24"/>
        </w:rPr>
        <w:t xml:space="preserve">епосредственно </w:t>
      </w:r>
      <w:r>
        <w:rPr>
          <w:rFonts w:ascii="Times New Roman" w:hAnsi="Times New Roman"/>
          <w:sz w:val="24"/>
          <w:szCs w:val="24"/>
        </w:rPr>
        <w:t xml:space="preserve">у </w:t>
      </w:r>
      <w:r>
        <w:rPr>
          <w:rFonts w:ascii="Times New Roman" w:hAnsi="Times New Roman"/>
          <w:sz w:val="24"/>
          <w:szCs w:val="24"/>
        </w:rPr>
        <w:t xml:space="preserve">само</w:t>
      </w:r>
      <w:r>
        <w:rPr>
          <w:rFonts w:ascii="Times New Roman" w:hAnsi="Times New Roman"/>
          <w:sz w:val="24"/>
          <w:szCs w:val="24"/>
        </w:rPr>
        <w:t xml:space="preserve">го </w:t>
      </w:r>
      <w:r>
        <w:rPr>
          <w:rFonts w:ascii="Times New Roman" w:hAnsi="Times New Roman"/>
          <w:sz w:val="24"/>
          <w:szCs w:val="24"/>
        </w:rPr>
        <w:t xml:space="preserve">Держател</w:t>
      </w:r>
      <w:r>
        <w:rPr>
          <w:rFonts w:ascii="Times New Roman" w:hAnsi="Times New Roman"/>
          <w:sz w:val="24"/>
          <w:szCs w:val="24"/>
        </w:rPr>
        <w:t xml:space="preserve">я</w:t>
      </w:r>
      <w:r>
        <w:rPr>
          <w:rFonts w:ascii="Times New Roman" w:hAnsi="Times New Roman"/>
          <w:sz w:val="24"/>
          <w:szCs w:val="24"/>
        </w:rPr>
        <w:t xml:space="preserve"> Бизнес-карты</w:t>
      </w:r>
      <w:r>
        <w:rPr>
          <w:rFonts w:ascii="Times New Roman" w:hAnsi="Times New Roman"/>
          <w:sz w:val="24"/>
          <w:szCs w:val="24"/>
        </w:rPr>
        <w:t xml:space="preserve">. При </w:t>
      </w:r>
      <w:r>
        <w:rPr>
          <w:rFonts w:ascii="Times New Roman" w:hAnsi="Times New Roman"/>
          <w:sz w:val="24"/>
          <w:szCs w:val="24"/>
        </w:rPr>
        <w:t xml:space="preserve">регистрации</w:t>
      </w:r>
      <w:r>
        <w:rPr>
          <w:rFonts w:ascii="Times New Roman" w:hAnsi="Times New Roman"/>
          <w:sz w:val="24"/>
          <w:szCs w:val="24"/>
        </w:rPr>
        <w:t xml:space="preserve"> Бизнес-карты </w:t>
      </w:r>
      <w:r>
        <w:rPr>
          <w:rFonts w:ascii="Times New Roman" w:hAnsi="Times New Roman"/>
          <w:sz w:val="24"/>
          <w:szCs w:val="24"/>
        </w:rPr>
        <w:t xml:space="preserve">в </w:t>
      </w:r>
      <w:r>
        <w:rPr>
          <w:rFonts w:ascii="Times New Roman" w:hAnsi="Times New Roman"/>
          <w:iCs/>
          <w:sz w:val="24"/>
          <w:szCs w:val="24"/>
        </w:rPr>
        <w:t xml:space="preserve">Мобильно</w:t>
      </w:r>
      <w:r>
        <w:rPr>
          <w:rFonts w:ascii="Times New Roman" w:hAnsi="Times New Roman"/>
          <w:iCs/>
          <w:sz w:val="24"/>
          <w:szCs w:val="24"/>
        </w:rPr>
        <w:t xml:space="preserve">м приложении</w:t>
      </w:r>
      <w:r>
        <w:rPr>
          <w:rFonts w:ascii="Times New Roman" w:hAnsi="Times New Roman"/>
          <w:iCs/>
          <w:sz w:val="24"/>
          <w:szCs w:val="24"/>
        </w:rPr>
        <w:t xml:space="preserve"> Mir Pay</w:t>
      </w:r>
      <w:r>
        <w:rPr>
          <w:rFonts w:ascii="Times New Roman" w:hAnsi="Times New Roman"/>
          <w:sz w:val="24"/>
          <w:szCs w:val="24"/>
        </w:rPr>
        <w:t xml:space="preserve"> </w:t>
      </w:r>
      <w:r>
        <w:rPr>
          <w:rFonts w:ascii="Times New Roman" w:hAnsi="Times New Roman"/>
          <w:sz w:val="24"/>
          <w:szCs w:val="24"/>
        </w:rPr>
        <w:t xml:space="preserve">Держателю необходимо самостоятельно совершить действия в соответствии с Памяткой</w:t>
      </w:r>
      <w:r>
        <w:t xml:space="preserve">.</w:t>
      </w:r>
      <w:r/>
    </w:p>
    <w:p>
      <w:pPr>
        <w:pStyle w:val="1640"/>
        <w:contextualSpacing w:val="0"/>
        <w:ind w:left="0" w:firstLine="709"/>
        <w:jc w:val="both"/>
        <w:tabs>
          <w:tab w:val="left" w:pos="0" w:leader="none"/>
          <w:tab w:val="left" w:pos="1134" w:leader="none"/>
        </w:tabs>
        <w:rPr>
          <w:rFonts w:ascii="Times New Roman" w:hAnsi="Times New Roman"/>
          <w:sz w:val="24"/>
          <w:szCs w:val="24"/>
        </w:rPr>
      </w:pPr>
      <w:r>
        <w:t xml:space="preserve">4.29.</w:t>
      </w:r>
      <w:r>
        <w:t xml:space="preserve">6</w:t>
      </w:r>
      <w:r>
        <w:t xml:space="preserve">. </w:t>
      </w:r>
      <w:r>
        <w:rPr>
          <w:rFonts w:ascii="Times New Roman" w:hAnsi="Times New Roman"/>
          <w:sz w:val="24"/>
          <w:szCs w:val="24"/>
        </w:rPr>
        <w:t xml:space="preserve">В случае успешно</w:t>
      </w:r>
      <w:r>
        <w:rPr>
          <w:rFonts w:ascii="Times New Roman" w:hAnsi="Times New Roman"/>
          <w:sz w:val="24"/>
          <w:szCs w:val="24"/>
        </w:rPr>
        <w:t xml:space="preserve">й регистрации Бизнес-карты</w:t>
      </w:r>
      <w:r>
        <w:rPr>
          <w:rFonts w:ascii="Times New Roman" w:hAnsi="Times New Roman"/>
          <w:sz w:val="24"/>
          <w:szCs w:val="24"/>
        </w:rPr>
        <w:t xml:space="preserve"> в </w:t>
      </w:r>
      <w:r>
        <w:rPr>
          <w:rFonts w:ascii="Times New Roman" w:hAnsi="Times New Roman"/>
          <w:iCs/>
          <w:sz w:val="24"/>
          <w:szCs w:val="24"/>
        </w:rPr>
        <w:t xml:space="preserve">Мобильном</w:t>
      </w:r>
      <w:r>
        <w:rPr>
          <w:rFonts w:ascii="Times New Roman" w:hAnsi="Times New Roman"/>
          <w:iCs/>
          <w:sz w:val="24"/>
          <w:szCs w:val="24"/>
        </w:rPr>
        <w:t xml:space="preserve"> приложении</w:t>
      </w:r>
      <w:r>
        <w:rPr>
          <w:rFonts w:ascii="Times New Roman" w:hAnsi="Times New Roman"/>
          <w:iCs/>
          <w:sz w:val="24"/>
          <w:szCs w:val="24"/>
        </w:rPr>
        <w:t xml:space="preserve"> Mir Pay</w:t>
      </w:r>
      <w:r>
        <w:rPr>
          <w:rFonts w:ascii="Times New Roman" w:hAnsi="Times New Roman"/>
          <w:sz w:val="24"/>
          <w:szCs w:val="24"/>
        </w:rPr>
        <w:t xml:space="preserve"> формируется</w:t>
      </w:r>
      <w:r>
        <w:rPr>
          <w:rFonts w:ascii="Times New Roman" w:hAnsi="Times New Roman"/>
          <w:sz w:val="24"/>
          <w:szCs w:val="24"/>
        </w:rPr>
        <w:t xml:space="preserve"> Токен Бизнес-карты</w:t>
      </w:r>
      <w:r>
        <w:rPr>
          <w:rFonts w:ascii="Times New Roman" w:hAnsi="Times New Roman"/>
          <w:sz w:val="24"/>
          <w:szCs w:val="24"/>
        </w:rPr>
        <w:t xml:space="preserve">, который</w:t>
      </w:r>
      <w:r>
        <w:rPr>
          <w:rFonts w:ascii="Times New Roman" w:hAnsi="Times New Roman"/>
          <w:sz w:val="24"/>
          <w:szCs w:val="24"/>
        </w:rPr>
        <w:t xml:space="preserve"> отражается в </w:t>
      </w:r>
      <w:r>
        <w:rPr>
          <w:rFonts w:ascii="Times New Roman" w:hAnsi="Times New Roman"/>
          <w:iCs/>
          <w:sz w:val="24"/>
          <w:szCs w:val="24"/>
        </w:rPr>
        <w:t xml:space="preserve">Мобильном</w:t>
      </w:r>
      <w:r>
        <w:rPr>
          <w:rFonts w:ascii="Times New Roman" w:hAnsi="Times New Roman"/>
          <w:iCs/>
          <w:sz w:val="24"/>
          <w:szCs w:val="24"/>
        </w:rPr>
        <w:t xml:space="preserve"> приложении</w:t>
      </w:r>
      <w:r>
        <w:rPr>
          <w:rFonts w:ascii="Times New Roman" w:hAnsi="Times New Roman"/>
          <w:iCs/>
          <w:sz w:val="24"/>
          <w:szCs w:val="24"/>
        </w:rPr>
        <w:t xml:space="preserve"> Mir Pay</w:t>
      </w:r>
      <w:r>
        <w:rPr>
          <w:rFonts w:ascii="Times New Roman" w:hAnsi="Times New Roman"/>
          <w:sz w:val="24"/>
          <w:szCs w:val="24"/>
        </w:rPr>
        <w:t xml:space="preserve"> до момента его удаления. </w:t>
      </w:r>
      <w:r>
        <w:rPr>
          <w:rFonts w:ascii="Times New Roman" w:hAnsi="Times New Roman"/>
          <w:sz w:val="24"/>
          <w:szCs w:val="24"/>
        </w:rPr>
        <w:t xml:space="preserve">Токен Бизнес-карты позволяет однозначно идентифицировать Бизнес-карту, используемую при совершении операций</w:t>
      </w:r>
      <w:r>
        <w:t xml:space="preserve">.</w:t>
      </w:r>
      <w:r>
        <w:t xml:space="preserve"> </w:t>
      </w:r>
      <w:r>
        <w:rPr>
          <w:rFonts w:ascii="Times New Roman" w:hAnsi="Times New Roman"/>
          <w:sz w:val="24"/>
          <w:szCs w:val="24"/>
        </w:rPr>
      </w:r>
      <w:r>
        <w:rPr>
          <w:rFonts w:ascii="Times New Roman" w:hAnsi="Times New Roman"/>
          <w:sz w:val="24"/>
          <w:szCs w:val="24"/>
        </w:rPr>
      </w:r>
    </w:p>
    <w:p>
      <w:pPr>
        <w:pStyle w:val="1640"/>
        <w:contextualSpacing w:val="0"/>
        <w:ind w:left="0" w:firstLine="709"/>
        <w:jc w:val="both"/>
        <w:tabs>
          <w:tab w:val="left" w:pos="0" w:leader="none"/>
          <w:tab w:val="left" w:pos="1134" w:leader="none"/>
        </w:tabs>
        <w:rPr>
          <w:rFonts w:ascii="Times New Roman" w:hAnsi="Times New Roman"/>
          <w:sz w:val="24"/>
          <w:szCs w:val="24"/>
          <w:highlight w:val="none"/>
        </w:rPr>
      </w:pPr>
      <w:r>
        <w:rPr>
          <w:rFonts w:ascii="Times New Roman" w:hAnsi="Times New Roman"/>
          <w:sz w:val="24"/>
          <w:szCs w:val="24"/>
        </w:rPr>
        <w:t xml:space="preserve">4.29.7. В случае успешного создания Токена Бизнес-карты, Банк направляет уведомление Держателю  о регистрации Токена Бизнес-карты в </w:t>
      </w:r>
      <w:r>
        <w:rPr>
          <w:rFonts w:ascii="Times New Roman" w:hAnsi="Times New Roman"/>
          <w:iCs/>
          <w:sz w:val="24"/>
          <w:szCs w:val="24"/>
        </w:rPr>
        <w:t xml:space="preserve">Мобильном</w:t>
      </w:r>
      <w:r>
        <w:rPr>
          <w:rFonts w:ascii="Times New Roman" w:hAnsi="Times New Roman"/>
          <w:iCs/>
          <w:sz w:val="24"/>
          <w:szCs w:val="24"/>
        </w:rPr>
        <w:t xml:space="preserve"> приложении</w:t>
      </w:r>
      <w:r>
        <w:rPr>
          <w:rFonts w:ascii="Times New Roman" w:hAnsi="Times New Roman"/>
          <w:iCs/>
          <w:sz w:val="24"/>
          <w:szCs w:val="24"/>
        </w:rPr>
        <w:t xml:space="preserve"> Mir Pay</w:t>
      </w:r>
      <w:r>
        <w:rPr>
          <w:rFonts w:ascii="Times New Roman" w:hAnsi="Times New Roman"/>
          <w:sz w:val="24"/>
          <w:szCs w:val="24"/>
        </w:rPr>
        <w:t xml:space="preserve">, путем направления SMS-информирования, на номер телефона Держателя</w:t>
      </w:r>
      <w:r>
        <w:rPr>
          <w:rStyle w:val="1650"/>
          <w:rFonts w:ascii="Times New Roman" w:hAnsi="Times New Roman"/>
          <w:sz w:val="24"/>
          <w:szCs w:val="24"/>
        </w:rPr>
        <w:footnoteReference w:id="20"/>
      </w:r>
      <w:r>
        <w:rPr>
          <w:rFonts w:ascii="Times New Roman" w:hAnsi="Times New Roman"/>
          <w:sz w:val="24"/>
          <w:szCs w:val="24"/>
        </w:rPr>
        <w:t xml:space="preserve">.</w:t>
      </w:r>
      <w:r>
        <w:rPr>
          <w:rFonts w:ascii="Times New Roman" w:hAnsi="Times New Roman"/>
          <w:sz w:val="24"/>
          <w:szCs w:val="24"/>
        </w:rPr>
        <w:t xml:space="preserve"> Токен Бизнес-карты может быть сформирован только к действующей Бизнес-карте.</w:t>
      </w:r>
      <w:r>
        <w:rPr>
          <w:rFonts w:ascii="Times New Roman" w:hAnsi="Times New Roman"/>
          <w:sz w:val="24"/>
          <w:szCs w:val="24"/>
          <w:highlight w:val="none"/>
        </w:rPr>
      </w:r>
      <w:r>
        <w:rPr>
          <w:rFonts w:ascii="Times New Roman" w:hAnsi="Times New Roman"/>
          <w:sz w:val="24"/>
          <w:szCs w:val="24"/>
          <w:highlight w:val="none"/>
        </w:rPr>
      </w:r>
    </w:p>
    <w:p>
      <w:pPr>
        <w:pStyle w:val="1640"/>
        <w:contextualSpacing w:val="0"/>
        <w:ind w:left="0" w:firstLine="709"/>
        <w:jc w:val="both"/>
        <w:tabs>
          <w:tab w:val="left" w:pos="0" w:leader="none"/>
          <w:tab w:val="left" w:pos="1134" w:leader="none"/>
        </w:tabs>
        <w:rPr>
          <w:rFonts w:ascii="Times New Roman" w:hAnsi="Times New Roman"/>
          <w:sz w:val="24"/>
          <w:szCs w:val="24"/>
        </w:rPr>
      </w:pPr>
      <w:r>
        <w:t xml:space="preserve">4.29.</w:t>
      </w:r>
      <w:r>
        <w:t xml:space="preserve">8</w:t>
      </w:r>
      <w:r>
        <w:t xml:space="preserve">. </w:t>
      </w:r>
      <w:r>
        <w:rPr>
          <w:rFonts w:ascii="Times New Roman" w:hAnsi="Times New Roman"/>
          <w:sz w:val="24"/>
          <w:szCs w:val="24"/>
          <w:highlight w:val="none"/>
        </w:rPr>
        <w:t xml:space="preserve">Приостановление/прекращение использования Бизнес-карты по любой причине влечет автоматическое прекращение действия всех выпущенных к ней Токенов Бизнес-карты. Их дальнейшее использование невозможно. </w:t>
      </w:r>
      <w:r>
        <w:rPr>
          <w:rFonts w:ascii="Times New Roman" w:hAnsi="Times New Roman"/>
          <w:sz w:val="24"/>
          <w:szCs w:val="24"/>
        </w:rPr>
      </w:r>
      <w:r>
        <w:rPr>
          <w:rFonts w:ascii="Times New Roman" w:hAnsi="Times New Roman"/>
          <w:sz w:val="24"/>
          <w:szCs w:val="24"/>
        </w:rPr>
      </w:r>
    </w:p>
    <w:p>
      <w:pPr>
        <w:pStyle w:val="1640"/>
        <w:contextualSpacing w:val="0"/>
        <w:ind w:left="0" w:firstLine="709"/>
        <w:jc w:val="both"/>
        <w:tabs>
          <w:tab w:val="left" w:pos="0" w:leader="none"/>
          <w:tab w:val="left" w:pos="1134" w:leader="none"/>
        </w:tabs>
      </w:pPr>
      <w:r>
        <w:rPr>
          <w:rFonts w:ascii="Times New Roman" w:hAnsi="Times New Roman"/>
          <w:sz w:val="24"/>
          <w:szCs w:val="24"/>
        </w:rPr>
        <w:t xml:space="preserve">4.29.9. </w:t>
      </w:r>
      <w:r>
        <w:rPr>
          <w:rFonts w:ascii="Times New Roman" w:hAnsi="Times New Roman"/>
          <w:sz w:val="24"/>
          <w:szCs w:val="24"/>
        </w:rPr>
        <w:t xml:space="preserve">При выпуске новой Бизнес-карты </w:t>
      </w:r>
      <w:r>
        <w:rPr>
          <w:rFonts w:ascii="Times New Roman" w:hAnsi="Times New Roman"/>
          <w:sz w:val="24"/>
          <w:szCs w:val="24"/>
        </w:rPr>
        <w:t xml:space="preserve">и/</w:t>
      </w:r>
      <w:r>
        <w:rPr>
          <w:rFonts w:ascii="Times New Roman" w:hAnsi="Times New Roman"/>
          <w:sz w:val="24"/>
          <w:szCs w:val="24"/>
        </w:rPr>
        <w:t xml:space="preserve">или перевыпуске Бизнес-карты</w:t>
      </w:r>
      <w:r>
        <w:rPr>
          <w:rFonts w:ascii="Times New Roman" w:hAnsi="Times New Roman"/>
          <w:sz w:val="24"/>
          <w:szCs w:val="24"/>
        </w:rPr>
        <w:t xml:space="preserve"> по любой причине, в том числе по окончании срока действия Бизнес-карты,</w:t>
      </w:r>
      <w:r>
        <w:rPr>
          <w:rFonts w:ascii="Times New Roman" w:hAnsi="Times New Roman"/>
          <w:sz w:val="24"/>
          <w:szCs w:val="24"/>
        </w:rPr>
        <w:t xml:space="preserve"> Держатель самостоятельно </w:t>
      </w:r>
      <w:r>
        <w:rPr>
          <w:rFonts w:ascii="Times New Roman" w:hAnsi="Times New Roman"/>
          <w:sz w:val="24"/>
          <w:szCs w:val="24"/>
        </w:rPr>
        <w:t xml:space="preserve">регистрирует новую Бизнес-карту в </w:t>
      </w:r>
      <w:r>
        <w:rPr>
          <w:rFonts w:ascii="Times New Roman" w:hAnsi="Times New Roman"/>
          <w:iCs/>
          <w:sz w:val="24"/>
          <w:szCs w:val="24"/>
        </w:rPr>
        <w:t xml:space="preserve">Мобильно</w:t>
      </w:r>
      <w:r>
        <w:rPr>
          <w:rFonts w:ascii="Times New Roman" w:hAnsi="Times New Roman"/>
          <w:iCs/>
          <w:sz w:val="24"/>
          <w:szCs w:val="24"/>
        </w:rPr>
        <w:t xml:space="preserve">м приложении</w:t>
      </w:r>
      <w:r>
        <w:rPr>
          <w:rFonts w:ascii="Times New Roman" w:hAnsi="Times New Roman"/>
          <w:iCs/>
          <w:sz w:val="24"/>
          <w:szCs w:val="24"/>
        </w:rPr>
        <w:t xml:space="preserve"> Mir Pay</w:t>
      </w:r>
      <w:r>
        <w:t xml:space="preserve">.</w:t>
      </w:r>
      <w:r/>
    </w:p>
    <w:p>
      <w:pPr>
        <w:ind w:firstLine="709"/>
        <w:jc w:val="both"/>
        <w:tabs>
          <w:tab w:val="left" w:pos="1276" w:leader="none"/>
        </w:tabs>
        <w:rPr>
          <w:highlight w:val="none"/>
        </w:rPr>
      </w:pPr>
      <w:r>
        <w:t xml:space="preserve">4.29.</w:t>
      </w:r>
      <w:r>
        <w:t xml:space="preserve">10</w:t>
      </w:r>
      <w:r>
        <w:t xml:space="preserve">. </w:t>
      </w:r>
      <w:r>
        <w:t xml:space="preserve">Для совершения операции</w:t>
      </w:r>
      <w:r>
        <w:t xml:space="preserve"> с использованием </w:t>
      </w:r>
      <w:r>
        <w:t xml:space="preserve">Токена</w:t>
      </w:r>
      <w:r>
        <w:t xml:space="preserve"> Бизнес-карты,</w:t>
      </w:r>
      <w:r>
        <w:t xml:space="preserve"> Держатель </w:t>
      </w:r>
      <w:r>
        <w:t xml:space="preserve">выбирает</w:t>
      </w:r>
      <w:r>
        <w:t xml:space="preserve"> </w:t>
      </w:r>
      <w:r>
        <w:t xml:space="preserve">Токен</w:t>
      </w:r>
      <w:r>
        <w:t xml:space="preserve"> </w:t>
      </w:r>
      <w:r>
        <w:rPr>
          <w:rFonts w:eastAsia="Calibri"/>
          <w:lang w:eastAsia="en-US"/>
        </w:rPr>
        <w:t xml:space="preserve">Бизнес-карты</w:t>
      </w:r>
      <w:r>
        <w:t xml:space="preserve"> </w:t>
      </w:r>
      <w:r>
        <w:t xml:space="preserve">с использованием которого</w:t>
      </w:r>
      <w:r>
        <w:t xml:space="preserve"> </w:t>
      </w:r>
      <w:r>
        <w:t xml:space="preserve">он планирует совершить</w:t>
      </w:r>
      <w:r>
        <w:t xml:space="preserve"> операци</w:t>
      </w:r>
      <w:r>
        <w:t xml:space="preserve">ю без фактического</w:t>
      </w:r>
      <w:r>
        <w:rPr>
          <w:highlight w:val="none"/>
        </w:rPr>
        <w:t xml:space="preserve"> использования Бизнес-карты, к которой соответствующий Токен сформирован.</w:t>
      </w:r>
      <w:r>
        <w:rPr>
          <w:highlight w:val="none"/>
        </w:rPr>
        <w:t xml:space="preserve">4.29.11. Банк не предоставляет Поставщику </w:t>
      </w:r>
      <w:r>
        <w:rPr>
          <w:rFonts w:ascii="Times New Roman" w:hAnsi="Times New Roman"/>
          <w:iCs/>
          <w:sz w:val="24"/>
          <w:szCs w:val="24"/>
        </w:rPr>
        <w:t xml:space="preserve">Мобильного</w:t>
      </w:r>
      <w:r>
        <w:rPr>
          <w:rFonts w:ascii="Times New Roman" w:hAnsi="Times New Roman"/>
          <w:iCs/>
          <w:sz w:val="24"/>
          <w:szCs w:val="24"/>
        </w:rPr>
        <w:t xml:space="preserve"> приложения</w:t>
      </w:r>
      <w:r>
        <w:rPr>
          <w:rFonts w:ascii="Times New Roman" w:hAnsi="Times New Roman"/>
          <w:iCs/>
          <w:sz w:val="24"/>
          <w:szCs w:val="24"/>
        </w:rPr>
        <w:t xml:space="preserve"> Mir Pay</w:t>
      </w:r>
      <w:r>
        <w:rPr>
          <w:highlight w:val="none"/>
        </w:rPr>
        <w:t xml:space="preserve"> сведения об аналогах собственноручных подписей, кодах, паролях и иные сведения, используемые для удостоверения права Держателя Бизнес-карты распоряжаться денежными средствами.</w:t>
      </w:r>
      <w:r>
        <w:rPr>
          <w:highlight w:val="none"/>
        </w:rPr>
      </w:r>
      <w:r>
        <w:rPr>
          <w:highlight w:val="none"/>
        </w:rPr>
      </w:r>
    </w:p>
    <w:p>
      <w:pPr>
        <w:ind w:firstLine="709"/>
        <w:jc w:val="both"/>
        <w:tabs>
          <w:tab w:val="left" w:pos="1276" w:leader="none"/>
        </w:tabs>
        <w:rPr>
          <w:highlight w:val="none"/>
        </w:rPr>
      </w:pPr>
      <w:r>
        <w:rPr>
          <w:highlight w:val="none"/>
        </w:rPr>
        <w:t xml:space="preserve">4.29.1</w:t>
      </w:r>
      <w:r>
        <w:rPr>
          <w:highlight w:val="none"/>
        </w:rPr>
        <w:t xml:space="preserve">2. </w:t>
      </w:r>
      <w:r>
        <w:rPr>
          <w:highlight w:val="none"/>
        </w:rPr>
        <w:t xml:space="preserve">Сформированный Держателем Токен Бизнес-карты используется для со</w:t>
      </w:r>
      <w:r>
        <w:rPr>
          <w:highlight w:val="none"/>
        </w:rPr>
        <w:t xml:space="preserve">вершения операций в торгово-сервисных предприятиях, в том числе через сеть Интернет (в интернет-магазинах), а также в банкоматах и информационно-платежных терминалах, оснащенных технологией беспроводной высокочастотной связи малого радиуса (NFC). При этом </w:t>
      </w:r>
      <w:r>
        <w:rPr>
          <w:highlight w:val="none"/>
        </w:rPr>
        <w:t xml:space="preserve">з</w:t>
      </w:r>
      <w:r>
        <w:rPr>
          <w:highlight w:val="none"/>
        </w:rPr>
        <w:t xml:space="preserve">апрещается  совершать операци</w:t>
      </w:r>
      <w:r>
        <w:rPr>
          <w:highlight w:val="none"/>
        </w:rPr>
        <w:t xml:space="preserve">и по внесению наличных денежных средств </w:t>
      </w:r>
      <w:r>
        <w:rPr>
          <w:highlight w:val="none"/>
        </w:rPr>
        <w:t xml:space="preserve"> с использованием Токена Бизнес-карты </w:t>
      </w:r>
      <w:r>
        <w:rPr>
          <w:highlight w:val="none"/>
        </w:rPr>
        <w:t xml:space="preserve">в банкоматах</w:t>
      </w:r>
      <w:r>
        <w:rPr>
          <w:highlight w:val="none"/>
        </w:rPr>
        <w:t xml:space="preserve"> (иных устройствах самообслуживания) АО «Россельхозбанк/</w:t>
      </w:r>
      <w:r>
        <w:rPr>
          <w:highlight w:val="none"/>
        </w:rPr>
        <w:t xml:space="preserve">сторонн</w:t>
      </w:r>
      <w:r>
        <w:rPr>
          <w:highlight w:val="none"/>
        </w:rPr>
        <w:t xml:space="preserve">их</w:t>
      </w:r>
      <w:r>
        <w:rPr>
          <w:highlight w:val="none"/>
        </w:rPr>
        <w:t xml:space="preserve"> </w:t>
      </w:r>
      <w:r>
        <w:rPr>
          <w:highlight w:val="none"/>
        </w:rPr>
        <w:t xml:space="preserve">банков, в том числе банков-партнеров</w:t>
      </w:r>
      <w:r>
        <w:rPr>
          <w:highlight w:val="none"/>
        </w:rPr>
        <w:t xml:space="preserve">.</w:t>
      </w:r>
      <w:r>
        <w:rPr>
          <w:highlight w:val="none"/>
        </w:rPr>
      </w:r>
      <w:r>
        <w:rPr>
          <w:highlight w:val="none"/>
        </w:rPr>
      </w:r>
    </w:p>
    <w:p>
      <w:pPr>
        <w:ind w:firstLine="709"/>
        <w:jc w:val="both"/>
        <w:tabs>
          <w:tab w:val="left" w:pos="1276" w:leader="none"/>
        </w:tabs>
        <w:rPr>
          <w:highlight w:val="none"/>
        </w:rPr>
      </w:pPr>
      <w:r>
        <w:rPr>
          <w:highlight w:val="none"/>
        </w:rPr>
        <w:t xml:space="preserve">4.29.1</w:t>
      </w:r>
      <w:r>
        <w:rPr>
          <w:highlight w:val="none"/>
        </w:rPr>
        <w:t xml:space="preserve">3</w:t>
      </w:r>
      <w:r>
        <w:rPr>
          <w:highlight w:val="none"/>
        </w:rPr>
        <w:t xml:space="preserve">. Функциональные возможности </w:t>
      </w:r>
      <w:r>
        <w:rPr>
          <w:rFonts w:ascii="Times New Roman" w:hAnsi="Times New Roman"/>
          <w:iCs/>
          <w:sz w:val="24"/>
          <w:szCs w:val="24"/>
        </w:rPr>
        <w:t xml:space="preserve">Мобильного</w:t>
      </w:r>
      <w:r>
        <w:rPr>
          <w:rFonts w:ascii="Times New Roman" w:hAnsi="Times New Roman"/>
          <w:iCs/>
          <w:sz w:val="24"/>
          <w:szCs w:val="24"/>
        </w:rPr>
        <w:t xml:space="preserve"> приложения</w:t>
      </w:r>
      <w:r>
        <w:rPr>
          <w:rFonts w:ascii="Times New Roman" w:hAnsi="Times New Roman"/>
          <w:iCs/>
          <w:sz w:val="24"/>
          <w:szCs w:val="24"/>
        </w:rPr>
        <w:t xml:space="preserve"> Mir Pay</w:t>
      </w:r>
      <w:r>
        <w:rPr>
          <w:highlight w:val="none"/>
        </w:rPr>
        <w:t xml:space="preserve"> определяются посредством интерфейса, с учетом технической возможности и могут изменяться поставщиком в одностороннем порядке без предварительного уведомления Держателя.</w:t>
      </w:r>
      <w:r>
        <w:rPr>
          <w:highlight w:val="none"/>
        </w:rPr>
      </w:r>
      <w:r>
        <w:rPr>
          <w:highlight w:val="none"/>
        </w:rPr>
      </w:r>
    </w:p>
    <w:p>
      <w:pPr>
        <w:pStyle w:val="1640"/>
        <w:contextualSpacing w:val="0"/>
        <w:ind w:left="0"/>
        <w:jc w:val="center"/>
        <w:keepNext/>
        <w:spacing w:before="120" w:after="120"/>
        <w:tabs>
          <w:tab w:val="left" w:pos="-1701" w:leader="none"/>
          <w:tab w:val="left" w:pos="426" w:leader="none"/>
        </w:tabs>
        <w:rPr>
          <w:b/>
          <w:bCs/>
          <w:highlight w:val="none"/>
        </w:rPr>
        <w:outlineLvl w:val="0"/>
      </w:pPr>
      <w:r>
        <w:rPr>
          <w:highlight w:val="none"/>
        </w:rPr>
        <w:t xml:space="preserve">4.29.14. </w:t>
      </w:r>
      <w:r>
        <w:rPr>
          <w:highlight w:val="none"/>
        </w:rPr>
        <w:t xml:space="preserve"> </w:t>
      </w:r>
      <w:r>
        <w:rPr>
          <w:rFonts w:ascii="Times New Roman" w:hAnsi="Times New Roman"/>
          <w:b w:val="0"/>
          <w:bCs w:val="0"/>
          <w:sz w:val="24"/>
          <w:szCs w:val="24"/>
          <w:highlight w:val="none"/>
        </w:rPr>
        <w:t xml:space="preserve">Вся информация о формировании Токена Бизнес-карты, в том числе требования </w:t>
      </w:r>
      <w:r>
        <w:rPr>
          <w:rFonts w:ascii="Times New Roman" w:hAnsi="Times New Roman"/>
          <w:b w:val="0"/>
          <w:bCs w:val="0"/>
          <w:sz w:val="24"/>
          <w:szCs w:val="24"/>
          <w:highlight w:val="none"/>
        </w:rPr>
        <w:t xml:space="preserve">к Техническому устройству, порядок выпуска Токена, возможные ограничения по количеству Токенов и иная информация размещается на официальном сайте Банка в сети Интернет по адресу: www.rshb.ru.</w:t>
      </w:r>
      <w:r>
        <w:rPr>
          <w:b/>
          <w:bCs/>
        </w:rPr>
        <w:t xml:space="preserve">5.</w:t>
      </w:r>
      <w:r>
        <w:rPr>
          <w:b/>
          <w:bCs/>
        </w:rPr>
        <w:tab/>
        <w:t xml:space="preserve">Права и обязанности сторон</w:t>
      </w:r>
      <w:r>
        <w:rPr>
          <w:b/>
          <w:bCs/>
        </w:rPr>
      </w:r>
      <w:r>
        <w:rPr>
          <w:highlight w:val="none"/>
        </w:rPr>
      </w:r>
    </w:p>
    <w:p>
      <w:pPr>
        <w:pStyle w:val="1655"/>
        <w:numPr>
          <w:ilvl w:val="0"/>
          <w:numId w:val="6"/>
        </w:numPr>
        <w:ind w:left="0" w:firstLine="709"/>
        <w:spacing w:after="0"/>
        <w:tabs>
          <w:tab w:val="left" w:pos="-1701" w:leader="none"/>
          <w:tab w:val="left" w:pos="0" w:leader="none"/>
          <w:tab w:val="left" w:pos="1276" w:leader="none"/>
        </w:tabs>
      </w:pPr>
      <w:r>
        <w:rPr>
          <w:b/>
        </w:rPr>
        <w:t xml:space="preserve">Банк обязан</w:t>
      </w:r>
      <w:r>
        <w:t xml:space="preserve">: </w:t>
      </w:r>
      <w:r/>
    </w:p>
    <w:p>
      <w:pPr>
        <w:pStyle w:val="1655"/>
        <w:numPr>
          <w:ilvl w:val="0"/>
          <w:numId w:val="5"/>
        </w:numPr>
        <w:ind w:left="0" w:firstLine="709"/>
        <w:jc w:val="both"/>
        <w:spacing w:after="0"/>
        <w:tabs>
          <w:tab w:val="left" w:pos="-1701" w:leader="none"/>
          <w:tab w:val="left" w:pos="0" w:leader="none"/>
          <w:tab w:val="left" w:pos="709" w:leader="none"/>
          <w:tab w:val="left" w:pos="1418" w:leader="none"/>
        </w:tabs>
        <w:rPr>
          <w:iCs/>
        </w:rPr>
      </w:pPr>
      <w:r>
        <w:rPr>
          <w:iCs/>
        </w:rPr>
        <w:t xml:space="preserve">Осуществлять выпуск и обслуживание Бизнес-карт в порядке и на условиях Договора, Тарифного плана «Корпоративный ПЛЮС» и в соответствии с требованиями законодательства Российской Федерации.</w:t>
      </w:r>
      <w:r>
        <w:rPr>
          <w:iCs/>
        </w:rPr>
      </w:r>
      <w:r>
        <w:rPr>
          <w:iCs/>
        </w:rPr>
      </w:r>
    </w:p>
    <w:p>
      <w:pPr>
        <w:pStyle w:val="1655"/>
        <w:numPr>
          <w:ilvl w:val="0"/>
          <w:numId w:val="5"/>
        </w:numPr>
        <w:ind w:left="0" w:firstLine="709"/>
        <w:jc w:val="both"/>
        <w:spacing w:after="0"/>
        <w:tabs>
          <w:tab w:val="left" w:pos="-1701" w:leader="none"/>
          <w:tab w:val="left" w:pos="0" w:leader="none"/>
          <w:tab w:val="left" w:pos="709" w:leader="none"/>
          <w:tab w:val="left" w:pos="1418" w:leader="none"/>
        </w:tabs>
        <w:rPr>
          <w:iCs/>
        </w:rPr>
      </w:pPr>
      <w:r>
        <w:rPr>
          <w:iCs/>
        </w:rPr>
        <w:t xml:space="preserve">Передавать Клиенту/ЕИО Клиента/Представителю Клиента/Держателю выпущенные на имя Держателей Бизнес-карты в порядке и в сроки, определенные настоящими Условиями.</w:t>
      </w:r>
      <w:r>
        <w:rPr>
          <w:iCs/>
        </w:rPr>
      </w:r>
      <w:r>
        <w:rPr>
          <w:iCs/>
        </w:rPr>
      </w:r>
    </w:p>
    <w:p>
      <w:pPr>
        <w:pStyle w:val="1655"/>
        <w:numPr>
          <w:ilvl w:val="0"/>
          <w:numId w:val="5"/>
        </w:numPr>
        <w:ind w:left="0" w:firstLine="709"/>
        <w:jc w:val="both"/>
        <w:spacing w:after="0"/>
        <w:tabs>
          <w:tab w:val="left" w:pos="-1701" w:leader="none"/>
          <w:tab w:val="left" w:pos="0" w:leader="none"/>
          <w:tab w:val="left" w:pos="709" w:leader="none"/>
          <w:tab w:val="left" w:pos="1418" w:leader="none"/>
        </w:tabs>
        <w:rPr>
          <w:iCs/>
        </w:rPr>
      </w:pPr>
      <w:r>
        <w:rPr>
          <w:iCs/>
        </w:rPr>
        <w:t xml:space="preserve">Приостанавливать авторизации по Бизнес-картам в следующих случаях:</w:t>
      </w:r>
      <w:r>
        <w:rPr>
          <w:iCs/>
        </w:rPr>
      </w:r>
      <w:r>
        <w:rPr>
          <w:iCs/>
        </w:rPr>
      </w:r>
    </w:p>
    <w:p>
      <w:pPr>
        <w:pStyle w:val="1655"/>
        <w:numPr>
          <w:ilvl w:val="0"/>
          <w:numId w:val="7"/>
        </w:numPr>
        <w:ind w:left="0" w:firstLine="709"/>
        <w:jc w:val="both"/>
        <w:spacing w:after="0"/>
        <w:tabs>
          <w:tab w:val="left" w:pos="-1701" w:leader="none"/>
          <w:tab w:val="left" w:pos="0" w:leader="none"/>
          <w:tab w:val="left" w:pos="709" w:leader="none"/>
          <w:tab w:val="left" w:pos="1276" w:leader="none"/>
          <w:tab w:val="left" w:pos="1560" w:leader="none"/>
        </w:tabs>
        <w:rPr>
          <w:iCs/>
          <w:color w:val="000000"/>
        </w:rPr>
      </w:pPr>
      <w:r>
        <w:rPr>
          <w:iCs/>
        </w:rPr>
        <w:t xml:space="preserve">При </w:t>
      </w:r>
      <w:r>
        <w:rPr>
          <w:iCs/>
          <w:color w:val="000000"/>
        </w:rPr>
        <w:t xml:space="preserve">получении от Держателя/Клиента/ЕИО Клиента/Представителя Клиента соответствующего уведомления об утрате Бизнес-карты либо использовании Бизнес-карты/реквизитов Бизнес-карты без </w:t>
      </w:r>
      <w:r>
        <w:t xml:space="preserve">добровольного</w:t>
      </w:r>
      <w:r>
        <w:rPr>
          <w:iCs/>
          <w:color w:val="000000"/>
        </w:rPr>
        <w:t xml:space="preserve"> согласия Клиента/Держателя.</w:t>
      </w:r>
      <w:r>
        <w:rPr>
          <w:iCs/>
          <w:color w:val="000000"/>
        </w:rPr>
      </w:r>
      <w:r>
        <w:rPr>
          <w:iCs/>
          <w:color w:val="000000"/>
        </w:rPr>
      </w:r>
    </w:p>
    <w:p>
      <w:pPr>
        <w:pStyle w:val="1655"/>
        <w:numPr>
          <w:ilvl w:val="0"/>
          <w:numId w:val="7"/>
        </w:numPr>
        <w:ind w:left="0" w:firstLine="709"/>
        <w:jc w:val="both"/>
        <w:spacing w:after="0"/>
        <w:tabs>
          <w:tab w:val="left" w:pos="-1701" w:leader="none"/>
          <w:tab w:val="left" w:pos="0" w:leader="none"/>
          <w:tab w:val="left" w:pos="709" w:leader="none"/>
          <w:tab w:val="left" w:pos="1276" w:leader="none"/>
          <w:tab w:val="left" w:pos="1560" w:leader="none"/>
        </w:tabs>
        <w:rPr>
          <w:iCs/>
          <w:color w:val="000000"/>
        </w:rPr>
      </w:pPr>
      <w:r>
        <w:rPr>
          <w:iCs/>
          <w:color w:val="000000"/>
        </w:rPr>
        <w:t xml:space="preserve">При получении уведомления от Клиента об увольнении Держателя в соответствии с пунктом 4.25 настоящих Условий.</w:t>
      </w:r>
      <w:r>
        <w:rPr>
          <w:iCs/>
          <w:color w:val="000000"/>
        </w:rPr>
      </w:r>
      <w:r>
        <w:rPr>
          <w:iCs/>
          <w:color w:val="000000"/>
        </w:rPr>
      </w:r>
    </w:p>
    <w:p>
      <w:pPr>
        <w:pStyle w:val="1655"/>
        <w:numPr>
          <w:ilvl w:val="0"/>
          <w:numId w:val="5"/>
        </w:numPr>
        <w:ind w:left="0" w:firstLine="709"/>
        <w:jc w:val="both"/>
        <w:spacing w:after="0"/>
        <w:tabs>
          <w:tab w:val="left" w:pos="-1701" w:leader="none"/>
          <w:tab w:val="left" w:pos="0" w:leader="none"/>
          <w:tab w:val="left" w:pos="709" w:leader="none"/>
          <w:tab w:val="left" w:pos="1418" w:leader="none"/>
        </w:tabs>
        <w:rPr>
          <w:iCs/>
          <w:color w:val="000000"/>
        </w:rPr>
      </w:pPr>
      <w:r>
        <w:rPr>
          <w:iCs/>
          <w:color w:val="000000"/>
        </w:rPr>
        <w:t xml:space="preserve">Проводить операции по Счету </w:t>
      </w:r>
      <w:r>
        <w:rPr>
          <w:color w:val="000000"/>
        </w:rPr>
        <w:t xml:space="preserve">с использованием Бизнес-карты/ее реквизитов</w:t>
      </w:r>
      <w:r>
        <w:rPr>
          <w:iCs/>
          <w:color w:val="000000"/>
        </w:rPr>
        <w:t xml:space="preserve"> </w:t>
      </w:r>
      <w:r>
        <w:rPr>
          <w:iCs/>
          <w:color w:val="000000"/>
        </w:rPr>
        <w:br/>
        <w:t xml:space="preserve">в сроки и в порядке, установленном настоящими Условиями, и в соответствии с требованиями действующего законодательства Российской Федерации.</w:t>
      </w:r>
      <w:r>
        <w:rPr>
          <w:iCs/>
          <w:color w:val="000000"/>
        </w:rPr>
      </w:r>
      <w:r>
        <w:rPr>
          <w:iCs/>
          <w:color w:val="000000"/>
        </w:rPr>
      </w:r>
    </w:p>
    <w:p>
      <w:pPr>
        <w:pStyle w:val="1655"/>
        <w:numPr>
          <w:ilvl w:val="0"/>
          <w:numId w:val="5"/>
        </w:numPr>
        <w:ind w:left="0" w:firstLine="709"/>
        <w:jc w:val="both"/>
        <w:spacing w:after="0"/>
        <w:tabs>
          <w:tab w:val="left" w:pos="-1701" w:leader="none"/>
          <w:tab w:val="left" w:pos="0" w:leader="none"/>
          <w:tab w:val="left" w:pos="709" w:leader="none"/>
          <w:tab w:val="left" w:pos="1418" w:leader="none"/>
        </w:tabs>
        <w:rPr>
          <w:iCs/>
          <w:color w:val="000000"/>
        </w:rPr>
      </w:pPr>
      <w:r>
        <w:rPr>
          <w:iCs/>
          <w:color w:val="000000"/>
        </w:rPr>
        <w:t xml:space="preserve">В случае возникновения задолженности по Счету, связанной с операциями </w:t>
      </w:r>
      <w:r>
        <w:rPr>
          <w:iCs/>
          <w:color w:val="000000"/>
        </w:rPr>
        <w:br/>
        <w:t xml:space="preserve">по Бизнес-карте, в срок, установленный пунктом 3.16 настоящих Условий предпринять необходимые меры для уведомления Клиента. </w:t>
      </w:r>
      <w:r>
        <w:rPr>
          <w:iCs/>
          <w:color w:val="000000"/>
        </w:rPr>
      </w:r>
      <w:r>
        <w:rPr>
          <w:iCs/>
          <w:color w:val="000000"/>
        </w:rPr>
      </w:r>
    </w:p>
    <w:p>
      <w:pPr>
        <w:pStyle w:val="1655"/>
        <w:numPr>
          <w:ilvl w:val="0"/>
          <w:numId w:val="5"/>
        </w:numPr>
        <w:ind w:left="0" w:firstLine="709"/>
        <w:jc w:val="both"/>
        <w:spacing w:after="0"/>
        <w:tabs>
          <w:tab w:val="left" w:pos="-1701" w:leader="none"/>
          <w:tab w:val="left" w:pos="0" w:leader="none"/>
          <w:tab w:val="left" w:pos="709" w:leader="none"/>
          <w:tab w:val="left" w:pos="1418" w:leader="none"/>
        </w:tabs>
        <w:rPr>
          <w:iCs/>
          <w:color w:val="000000"/>
        </w:rPr>
      </w:pPr>
      <w:r>
        <w:rPr>
          <w:iCs/>
          <w:color w:val="000000"/>
        </w:rPr>
        <w:t xml:space="preserve">Информировать Держателя/Клиента о каждой совершенной операции с использованием Бизнес-карты/реквизитов Бизнес-карты в порядке, установленном разделом 8 настоящих Условий.</w:t>
      </w:r>
      <w:r>
        <w:rPr>
          <w:iCs/>
          <w:color w:val="000000"/>
        </w:rPr>
      </w:r>
      <w:r>
        <w:rPr>
          <w:iCs/>
          <w:color w:val="000000"/>
        </w:rPr>
      </w:r>
    </w:p>
    <w:p>
      <w:pPr>
        <w:pStyle w:val="1655"/>
        <w:numPr>
          <w:ilvl w:val="0"/>
          <w:numId w:val="5"/>
        </w:numPr>
        <w:ind w:left="0" w:firstLine="709"/>
        <w:jc w:val="both"/>
        <w:spacing w:after="0"/>
        <w:tabs>
          <w:tab w:val="left" w:pos="-1701" w:leader="none"/>
          <w:tab w:val="left" w:pos="0" w:leader="none"/>
          <w:tab w:val="left" w:pos="709" w:leader="none"/>
          <w:tab w:val="left" w:pos="1418" w:leader="none"/>
        </w:tabs>
        <w:rPr>
          <w:iCs/>
        </w:rPr>
      </w:pPr>
      <w:r>
        <w:rPr>
          <w:iCs/>
          <w:color w:val="000000"/>
        </w:rPr>
        <w:t xml:space="preserve">Обеспечить в круглосуточном режиме прием уведомлений об утрате Бизнес-карты и/или использовании Бизнес-карты/реквизитов Бизнес-карты без </w:t>
      </w:r>
      <w:r>
        <w:t xml:space="preserve">добровольного</w:t>
      </w:r>
      <w:r>
        <w:rPr>
          <w:iCs/>
          <w:color w:val="000000"/>
        </w:rPr>
        <w:t xml:space="preserve"> согласия Держателя, направленных Держателем</w:t>
      </w:r>
      <w:r>
        <w:rPr>
          <w:iCs/>
        </w:rPr>
        <w:t xml:space="preserve">/Клиентом для приостановления авторизаций по Бизнес-карте.</w:t>
      </w:r>
      <w:r>
        <w:rPr>
          <w:iCs/>
        </w:rPr>
      </w:r>
      <w:r>
        <w:rPr>
          <w:iCs/>
        </w:rPr>
      </w:r>
    </w:p>
    <w:p>
      <w:pPr>
        <w:pStyle w:val="1655"/>
        <w:numPr>
          <w:ilvl w:val="0"/>
          <w:numId w:val="5"/>
        </w:numPr>
        <w:ind w:left="0" w:firstLine="709"/>
        <w:jc w:val="both"/>
        <w:spacing w:after="0"/>
        <w:tabs>
          <w:tab w:val="left" w:pos="-1701" w:leader="none"/>
          <w:tab w:val="left" w:pos="0" w:leader="none"/>
          <w:tab w:val="left" w:pos="709" w:leader="none"/>
          <w:tab w:val="left" w:pos="1418" w:leader="none"/>
        </w:tabs>
        <w:rPr>
          <w:iCs/>
        </w:rPr>
      </w:pPr>
      <w:r>
        <w:rPr>
          <w:iCs/>
        </w:rPr>
        <w:t xml:space="preserve">Незамедлительно принять меры по приостановлению </w:t>
      </w:r>
      <w:r>
        <w:rPr>
          <w:iCs/>
        </w:rPr>
        <w:t xml:space="preserve">использования </w:t>
      </w:r>
      <w:r>
        <w:rPr>
          <w:iCs/>
        </w:rPr>
        <w:t xml:space="preserve">Бизнес-карты по факту получения уведомления от Держателя/</w:t>
      </w:r>
      <w:r>
        <w:t xml:space="preserve">Клиента/ЕИО Клиента/Представителя</w:t>
      </w:r>
      <w:r>
        <w:rPr>
          <w:iCs/>
        </w:rPr>
        <w:t xml:space="preserve"> Клиента о ее утрате/использовании без </w:t>
      </w:r>
      <w:r>
        <w:t xml:space="preserve">добровольного</w:t>
      </w:r>
      <w:r>
        <w:rPr>
          <w:iCs/>
        </w:rPr>
        <w:t xml:space="preserve"> согласия Держателя. </w:t>
      </w:r>
      <w:r>
        <w:rPr>
          <w:iCs/>
        </w:rPr>
      </w:r>
      <w:r>
        <w:rPr>
          <w:iCs/>
        </w:rPr>
      </w:r>
    </w:p>
    <w:p>
      <w:pPr>
        <w:pStyle w:val="1655"/>
        <w:numPr>
          <w:ilvl w:val="0"/>
          <w:numId w:val="5"/>
        </w:numPr>
        <w:ind w:left="0" w:firstLine="709"/>
        <w:jc w:val="both"/>
        <w:spacing w:after="0"/>
        <w:tabs>
          <w:tab w:val="left" w:pos="-1701" w:leader="none"/>
          <w:tab w:val="left" w:pos="0" w:leader="none"/>
          <w:tab w:val="left" w:pos="709" w:leader="none"/>
          <w:tab w:val="left" w:pos="1560" w:leader="none"/>
        </w:tabs>
        <w:rPr>
          <w:iCs/>
        </w:rPr>
      </w:pPr>
      <w:r>
        <w:rPr>
          <w:iCs/>
        </w:rPr>
        <w:t xml:space="preserve">Незамедлительно принять меры по удалению </w:t>
      </w:r>
      <w:r>
        <w:rPr>
          <w:iCs/>
        </w:rPr>
        <w:t xml:space="preserve">Токена</w:t>
      </w:r>
      <w:r>
        <w:rPr>
          <w:iCs/>
        </w:rPr>
        <w:t xml:space="preserve"> Бизнес-карты</w:t>
      </w:r>
      <w:r>
        <w:rPr>
          <w:iCs/>
        </w:rPr>
        <w:t xml:space="preserve"> из </w:t>
      </w:r>
      <w:r>
        <w:rPr>
          <w:rFonts w:ascii="Times New Roman" w:hAnsi="Times New Roman"/>
          <w:iCs/>
          <w:sz w:val="24"/>
          <w:szCs w:val="24"/>
        </w:rPr>
        <w:t xml:space="preserve">Мобильного</w:t>
      </w:r>
      <w:r>
        <w:rPr>
          <w:rFonts w:ascii="Times New Roman" w:hAnsi="Times New Roman"/>
          <w:iCs/>
          <w:sz w:val="24"/>
          <w:szCs w:val="24"/>
        </w:rPr>
        <w:t xml:space="preserve"> приложения</w:t>
      </w:r>
      <w:r>
        <w:rPr>
          <w:rFonts w:ascii="Times New Roman" w:hAnsi="Times New Roman"/>
          <w:iCs/>
          <w:sz w:val="24"/>
          <w:szCs w:val="24"/>
        </w:rPr>
        <w:t xml:space="preserve"> Mir Pay</w:t>
      </w:r>
      <w:r>
        <w:rPr>
          <w:iCs/>
        </w:rPr>
        <w:t xml:space="preserve"> </w:t>
      </w:r>
      <w:r>
        <w:rPr>
          <w:iCs/>
        </w:rPr>
        <w:t xml:space="preserve">в случаях:</w:t>
      </w:r>
      <w:r>
        <w:rPr>
          <w:iCs/>
        </w:rPr>
        <w:t xml:space="preserve">- </w:t>
      </w:r>
      <w:r>
        <w:rPr>
          <w:iCs/>
        </w:rPr>
        <w:t xml:space="preserve">поступления</w:t>
      </w:r>
      <w:r>
        <w:rPr>
          <w:iCs/>
        </w:rPr>
        <w:t xml:space="preserve"> уведомления от Держателя</w:t>
      </w:r>
      <w:r>
        <w:rPr>
          <w:iCs/>
        </w:rPr>
        <w:t xml:space="preserve">/</w:t>
      </w:r>
      <w:r>
        <w:t xml:space="preserve">Клиента/ЕИО Клиента/Представителя</w:t>
      </w:r>
      <w:r>
        <w:rPr>
          <w:iCs/>
        </w:rPr>
        <w:t xml:space="preserve"> Клиента</w:t>
      </w:r>
      <w:r>
        <w:rPr>
          <w:iCs/>
        </w:rPr>
        <w:t xml:space="preserve"> в </w:t>
      </w:r>
      <w:r>
        <w:t xml:space="preserve">случае утраты </w:t>
      </w:r>
      <w:r>
        <w:t xml:space="preserve">Бизнес-</w:t>
      </w:r>
      <w:r>
        <w:t xml:space="preserve">карты либо </w:t>
      </w:r>
      <w:r>
        <w:t xml:space="preserve">при </w:t>
      </w:r>
      <w:r>
        <w:t xml:space="preserve">использовании </w:t>
      </w:r>
      <w:r>
        <w:t xml:space="preserve">Бизнес-</w:t>
      </w:r>
      <w:r>
        <w:t xml:space="preserve">карты/реквизитов </w:t>
      </w:r>
      <w:r>
        <w:t xml:space="preserve">Бизнес-</w:t>
      </w:r>
      <w:r>
        <w:t xml:space="preserve">карты</w:t>
      </w:r>
      <w:r>
        <w:t xml:space="preserve">/Токена Бизнес-карты</w:t>
      </w:r>
      <w:r>
        <w:t xml:space="preserve"> без </w:t>
      </w:r>
      <w:r>
        <w:t xml:space="preserve">добровольного </w:t>
      </w:r>
      <w:r>
        <w:t xml:space="preserve">согласия Держателя</w:t>
      </w:r>
      <w:r>
        <w:t xml:space="preserve">;</w:t>
      </w:r>
      <w:r>
        <w:t xml:space="preserve">- </w:t>
      </w:r>
      <w:r>
        <w:rPr>
          <w:iCs/>
        </w:rPr>
        <w:t xml:space="preserve">поступления </w:t>
      </w:r>
      <w:r>
        <w:rPr>
          <w:iCs/>
        </w:rPr>
        <w:t xml:space="preserve">уведомления </w:t>
      </w:r>
      <w:r>
        <w:rPr>
          <w:iCs/>
        </w:rPr>
        <w:t xml:space="preserve">от Держателя</w:t>
      </w:r>
      <w:r>
        <w:rPr>
          <w:iCs/>
        </w:rPr>
        <w:t xml:space="preserve">/</w:t>
      </w:r>
      <w:r>
        <w:t xml:space="preserve">Клиента/ЕИО Клиента/Представителя</w:t>
      </w:r>
      <w:r>
        <w:rPr>
          <w:iCs/>
        </w:rPr>
        <w:t xml:space="preserve"> Клиента</w:t>
      </w:r>
      <w:r>
        <w:rPr>
          <w:iCs/>
        </w:rPr>
        <w:t xml:space="preserve"> </w:t>
      </w:r>
      <w:r>
        <w:rPr>
          <w:iCs/>
        </w:rPr>
        <w:t xml:space="preserve">об утрате Технического устройства.</w:t>
      </w:r>
      <w:r>
        <w:rPr>
          <w:iCs/>
        </w:rPr>
        <w:t xml:space="preserve">Представлять по письменному запросу Клиента документы и информацию, которые связаны с использованием Бизнес-карты/реквизитов Бизнес-карты Держателем.</w:t>
      </w:r>
      <w:r>
        <w:rPr>
          <w:iCs/>
        </w:rPr>
      </w:r>
      <w:r>
        <w:rPr>
          <w:iCs/>
        </w:rPr>
      </w:r>
    </w:p>
    <w:p>
      <w:pPr>
        <w:pStyle w:val="1655"/>
        <w:numPr>
          <w:ilvl w:val="0"/>
          <w:numId w:val="5"/>
        </w:numPr>
        <w:ind w:left="0" w:firstLine="709"/>
        <w:jc w:val="both"/>
        <w:spacing w:after="0"/>
        <w:tabs>
          <w:tab w:val="left" w:pos="-1701" w:leader="none"/>
          <w:tab w:val="left" w:pos="1418" w:leader="none"/>
        </w:tabs>
      </w:pPr>
      <w:r>
        <w:t xml:space="preserve">В установленных Федеральным законом № 115-ФЗ случаях применять меры, предусмотренные пунктом 5 статьи 7.7 Федерального закона № 115-ФЗ, в том числе прекращать обеспечение возможности использования Бизнес-карты/ее реквизитов. </w:t>
      </w:r>
      <w:r/>
    </w:p>
    <w:p>
      <w:pPr>
        <w:pStyle w:val="1655"/>
        <w:ind w:left="0" w:firstLine="709"/>
        <w:jc w:val="both"/>
        <w:spacing w:after="0"/>
        <w:tabs>
          <w:tab w:val="left" w:pos="-1701" w:leader="none"/>
          <w:tab w:val="left" w:pos="1276" w:leader="none"/>
        </w:tabs>
        <w:rPr>
          <w:color w:val="000000"/>
          <w:shd w:val="clear" w:color="auto" w:fill="ffffff"/>
        </w:rPr>
      </w:pPr>
      <w:r>
        <w:rPr>
          <w:color w:val="000000"/>
          <w:shd w:val="clear" w:color="auto" w:fill="ffffff"/>
        </w:rPr>
        <w:t xml:space="preserve">Информировать Клиента о применении к нему мер, предусмотренных пунктом 5 статьи 7.7 Федерального закона </w:t>
      </w:r>
      <w:r>
        <w:t xml:space="preserve">№ 115-ФЗ, </w:t>
      </w:r>
      <w:r>
        <w:rPr>
          <w:color w:val="000000"/>
          <w:shd w:val="clear" w:color="auto" w:fill="ffffff"/>
        </w:rPr>
        <w:t xml:space="preserve">и об отнесении его Центральным банком Российской Федерации к группе высокой степени (уровня) риска совершения подозрительных операций.</w:t>
      </w:r>
      <w:r>
        <w:rPr>
          <w:color w:val="000000"/>
          <w:shd w:val="clear" w:color="auto" w:fill="ffffff"/>
        </w:rPr>
      </w:r>
      <w:r>
        <w:rPr>
          <w:color w:val="000000"/>
          <w:shd w:val="clear" w:color="auto" w:fill="ffffff"/>
        </w:rPr>
      </w:r>
    </w:p>
    <w:p>
      <w:pPr>
        <w:ind w:firstLine="709"/>
        <w:jc w:val="both"/>
        <w:tabs>
          <w:tab w:val="left" w:pos="1134" w:leader="none"/>
        </w:tabs>
      </w:pPr>
      <w:r>
        <w:t xml:space="preserve">5.1.11. </w:t>
      </w:r>
      <w:r>
        <w:t xml:space="preserve">В случае применения в отношении Клиента специальных экономических мер Банк применяет меры, направленные на запрет (ограничение)</w:t>
      </w:r>
      <w:r>
        <w:t xml:space="preserve"> совершения финансовых операций</w:t>
      </w:r>
      <w:r>
        <w:rPr>
          <w:rStyle w:val="1650"/>
        </w:rPr>
        <w:footnoteReference w:id="21"/>
      </w:r>
      <w:r>
        <w:t xml:space="preserve"> с использованием Бизнес-карты/ее реквизитов и(или) замораживание </w:t>
      </w:r>
      <w:r>
        <w:t xml:space="preserve">(блокирование) денежных средств на Счете Бизнес-карты, а также финансовых операций, совершаемых в интересах и (или) в пользу Клиента в порядке, предусмотренном действующим законодательством Российской Федерации</w:t>
      </w:r>
      <w:r>
        <w:t xml:space="preserve">.</w:t>
      </w:r>
      <w:r/>
    </w:p>
    <w:p>
      <w:pPr>
        <w:ind w:firstLine="709"/>
        <w:jc w:val="both"/>
        <w:tabs>
          <w:tab w:val="left" w:pos="1134" w:leader="none"/>
        </w:tabs>
      </w:pPr>
      <w:r>
        <w:t xml:space="preserve">5.1.12. Приостановить использование Бизнес-карты в случае получения от Банка России информации, содержащейся в базе данных о случаях и попытках осуществления переводов денежных средств без добровольного согласия клиента</w:t>
      </w:r>
      <w:r>
        <w:rPr>
          <w:vertAlign w:val="superscript"/>
        </w:rPr>
        <w:footnoteReference w:id="22"/>
      </w:r>
      <w:r>
        <w:t xml:space="preserve"> (далее – База данных о случаях и попытках осуществления ПДСБДСК), которая сод</w:t>
      </w:r>
      <w:r>
        <w:t xml:space="preserve">ержит сведения, относящиеся к Клиенту</w:t>
      </w:r>
      <w:r>
        <w:t xml:space="preserve">/Держателю</w:t>
      </w:r>
      <w:r>
        <w:t xml:space="preserve"> и (или) его Бизнес-карте, в том числе сведения федерального органа исполнительной власти в сфере внутренних дел о совершенных противоправных действиях - на период нахождения сведений, относящихся к Клиенту</w:t>
      </w:r>
      <w:r>
        <w:t xml:space="preserve">/Держателю</w:t>
      </w:r>
      <w:r>
        <w:t xml:space="preserve"> и (или) его </w:t>
      </w:r>
      <w:r>
        <w:t xml:space="preserve">Бизнес</w:t>
      </w:r>
      <w:r>
        <w:t xml:space="preserve">-</w:t>
      </w:r>
      <w:r>
        <w:t xml:space="preserve">карте</w:t>
      </w:r>
      <w:r>
        <w:t xml:space="preserve">, в Базе данных о случаях и попытках осуществления ПДСБДСК и незамедлительно уведомить Держателя путем </w:t>
      </w:r>
      <w:r>
        <w:rPr>
          <w:lang w:val="en-US"/>
        </w:rPr>
        <w:t xml:space="preserve">SMS</w:t>
      </w:r>
      <w:r>
        <w:t xml:space="preserve">-информирования </w:t>
      </w:r>
      <w:r>
        <w:t xml:space="preserve">на</w:t>
      </w:r>
      <w:r>
        <w:t xml:space="preserve"> </w:t>
      </w:r>
      <w:r>
        <w:t xml:space="preserve">верифицированный</w:t>
      </w:r>
      <w:r>
        <w:t xml:space="preserve"> номер </w:t>
      </w:r>
      <w:r>
        <w:t xml:space="preserve">мобильного</w:t>
      </w:r>
      <w:r>
        <w:t xml:space="preserve"> </w:t>
      </w:r>
      <w:r>
        <w:t xml:space="preserve">телефона Держателя</w:t>
      </w:r>
      <w:r>
        <w:t xml:space="preserve"> о таком приостановлении, а также о праве Клиента</w:t>
      </w:r>
      <w:r>
        <w:t xml:space="preserve">/Держателя</w:t>
      </w:r>
      <w:r>
        <w:t xml:space="preserve"> подать в порядке, установленном Банком России, заявление в Банк России, в том числе через Банк</w:t>
      </w:r>
      <w:r>
        <w:rPr>
          <w:rStyle w:val="1650"/>
        </w:rPr>
        <w:footnoteReference w:id="23"/>
      </w:r>
      <w:r>
        <w:t xml:space="preserve">, </w:t>
      </w:r>
      <w:r>
        <w:t xml:space="preserve">об исключении сведений, относящихся к Клиенту</w:t>
      </w:r>
      <w:r>
        <w:t xml:space="preserve">/Держателю</w:t>
      </w:r>
      <w:r>
        <w:t xml:space="preserve">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Базы данных о случаях и попытках осуществления ПДСБДСК.</w:t>
      </w:r>
      <w:r/>
    </w:p>
    <w:p>
      <w:pPr>
        <w:ind w:firstLine="709"/>
        <w:jc w:val="both"/>
        <w:tabs>
          <w:tab w:val="left" w:pos="1134" w:leader="none"/>
        </w:tabs>
        <w:rPr>
          <w:color w:val="000000"/>
          <w:shd w:val="clear" w:color="auto" w:fill="ffffff"/>
        </w:rPr>
      </w:pPr>
      <w:r>
        <w:t xml:space="preserve">5.1.1</w:t>
      </w:r>
      <w:r>
        <w:t xml:space="preserve">3. Незамедлительно возобновить использование Бизнес-карты в случае получения информации об исключении сведений, относящихся к Клиенту</w:t>
      </w:r>
      <w:r>
        <w:t xml:space="preserve">/</w:t>
      </w:r>
      <w:r>
        <w:t xml:space="preserve">Держателю</w:t>
      </w:r>
      <w:r>
        <w:t xml:space="preserve"> и </w:t>
      </w:r>
      <w:r>
        <w:t xml:space="preserve">(или) </w:t>
      </w:r>
      <w:r>
        <w:t xml:space="preserve">его Бизнес-карте из </w:t>
      </w:r>
      <w:r>
        <w:t xml:space="preserve">Базы</w:t>
      </w:r>
      <w:r>
        <w:t xml:space="preserve"> данных</w:t>
      </w:r>
      <w:r>
        <w:t xml:space="preserve"> о случаях и попытках осуществления ПДСБДСК и незамедлительно уведомить Держателя путем </w:t>
      </w:r>
      <w:r>
        <w:rPr>
          <w:lang w:val="en-US"/>
        </w:rPr>
        <w:t xml:space="preserve">SMS</w:t>
      </w:r>
      <w:r>
        <w:t xml:space="preserve">-информирования на номер </w:t>
      </w:r>
      <w:r>
        <w:t xml:space="preserve">мобильного</w:t>
      </w:r>
      <w:r>
        <w:t xml:space="preserve"> телефона Держателя</w:t>
      </w:r>
      <w:r>
        <w:rPr>
          <w:vertAlign w:val="superscript"/>
        </w:rPr>
        <w:footnoteReference w:id="24"/>
      </w:r>
      <w:r>
        <w:t xml:space="preserve"> о </w:t>
      </w:r>
      <w:r>
        <w:t xml:space="preserve">возможности использования Бизнес-карты п</w:t>
      </w:r>
      <w:r>
        <w:rPr>
          <w:color w:val="000000"/>
          <w:shd w:val="clear" w:color="auto" w:fill="ffffff"/>
        </w:rPr>
        <w:t xml:space="preserve">ри отсутствии иных оснований для приостановления использования Бизнес-карты клиента в соответствии с законодательством Российской Федерации или настоящими Условиями.</w:t>
      </w:r>
      <w:r>
        <w:rPr>
          <w:color w:val="000000"/>
          <w:shd w:val="clear" w:color="auto" w:fill="ffffff"/>
        </w:rPr>
      </w:r>
      <w:r>
        <w:rPr>
          <w:color w:val="000000"/>
          <w:shd w:val="clear" w:color="auto" w:fill="ffffff"/>
        </w:rPr>
      </w:r>
    </w:p>
    <w:p>
      <w:pPr>
        <w:ind w:firstLine="709"/>
        <w:jc w:val="both"/>
        <w:tabs>
          <w:tab w:val="left" w:pos="1134" w:leader="none"/>
        </w:tabs>
      </w:pPr>
      <w:r>
        <w:rPr>
          <w:color w:val="000000"/>
          <w:shd w:val="clear" w:color="auto" w:fill="ffffff"/>
        </w:rPr>
        <w:t xml:space="preserve">5.1.14. Направлять </w:t>
      </w:r>
      <w:r>
        <w:t xml:space="preserve">Держателю </w:t>
      </w:r>
      <w:r>
        <w:rPr>
          <w:lang w:val="en-US"/>
        </w:rPr>
        <w:t xml:space="preserve">SMS</w:t>
      </w:r>
      <w:r>
        <w:t xml:space="preserve">-уведомление/</w:t>
      </w:r>
      <w:r>
        <w:t xml:space="preserve">Push</w:t>
      </w:r>
      <w:r>
        <w:t xml:space="preserve">-уведомление </w:t>
      </w:r>
      <w:r>
        <w:rPr>
          <w:rStyle w:val="1679"/>
        </w:rPr>
        <w:footnoteReference w:id="25"/>
      </w:r>
      <w:r>
        <w:t xml:space="preserve"> в день приостановления (прекращения) использования Клиентом Бизнес-карты с указанием причины приостановления (прекращения)</w:t>
      </w:r>
      <w:r>
        <w:rPr>
          <w:rStyle w:val="1679"/>
        </w:rPr>
        <w:footnoteReference w:id="26"/>
      </w:r>
      <w:r>
        <w:rPr>
          <w:rStyle w:val="1679"/>
          <w:vertAlign w:val="baseline"/>
        </w:rPr>
        <w:t xml:space="preserve">.</w:t>
      </w:r>
      <w:r/>
    </w:p>
    <w:p>
      <w:pPr>
        <w:ind w:firstLine="709"/>
        <w:jc w:val="both"/>
        <w:tabs>
          <w:tab w:val="left" w:pos="-1701" w:leader="none"/>
          <w:tab w:val="left" w:pos="0" w:leader="none"/>
          <w:tab w:val="left" w:pos="1560" w:leader="none"/>
        </w:tabs>
      </w:pPr>
      <w:r>
        <w:t xml:space="preserve">5.1.15. </w:t>
      </w:r>
      <w:r>
        <w:rPr>
          <w:color w:val="000000"/>
          <w:shd w:val="clear" w:color="auto" w:fill="ffffff"/>
        </w:rPr>
        <w:t xml:space="preserve">При выявлении Банком операции, соответствующей </w:t>
      </w:r>
      <w:r>
        <w:t xml:space="preserve">признакам осуществления перевода денежных средств без добровольного согласия Клиента </w:t>
      </w:r>
      <w:r>
        <w:rPr>
          <w:bCs/>
        </w:rPr>
        <w:t xml:space="preserve">(далее - </w:t>
      </w:r>
      <w:r>
        <w:t xml:space="preserve">ПДСБДСК</w:t>
      </w:r>
      <w:r>
        <w:rPr>
          <w:bCs/>
        </w:rPr>
        <w:t xml:space="preserve">), отказать</w:t>
      </w:r>
      <w:r>
        <w:t xml:space="preserve"> в ее совершении. При этом Банк незамедлительно </w:t>
      </w:r>
      <w:r>
        <w:t xml:space="preserve">уведомляет Держателя </w:t>
      </w:r>
      <w:r>
        <w:t xml:space="preserve">путем </w:t>
      </w:r>
      <w:r>
        <w:t xml:space="preserve"> </w:t>
      </w:r>
      <w:r>
        <w:t xml:space="preserve"> </w:t>
      </w:r>
      <w:r>
        <w:rPr>
          <w:lang w:val="en-US"/>
        </w:rPr>
        <w:t xml:space="preserve">SMS</w:t>
      </w:r>
      <w:r>
        <w:t xml:space="preserve">-информирования</w:t>
      </w:r>
      <w:r>
        <w:t xml:space="preserve"> на </w:t>
      </w:r>
      <w:r>
        <w:t xml:space="preserve">его верифицированный </w:t>
      </w:r>
      <w:r>
        <w:t xml:space="preserve">номер</w:t>
      </w:r>
      <w:r>
        <w:t xml:space="preserve"> мобильного</w:t>
      </w:r>
      <w:r>
        <w:t xml:space="preserve"> телефона</w:t>
      </w:r>
      <w:r>
        <w:t xml:space="preserve">,</w:t>
      </w:r>
      <w:r>
        <w:t xml:space="preserve"> </w:t>
      </w:r>
      <w:r>
        <w:t xml:space="preserve">в рамках которого</w:t>
      </w:r>
      <w:r>
        <w:t xml:space="preserve"> предоставляет Держателю информацию о:</w:t>
      </w:r>
      <w:r/>
    </w:p>
    <w:p>
      <w:pPr>
        <w:ind w:firstLine="709"/>
        <w:jc w:val="both"/>
      </w:pPr>
      <w:r>
        <w:t xml:space="preserve">а) выполнении Банком действий по отказу в совершении операции, соответствующей признакам осуществления ПДСБДСК;</w:t>
      </w:r>
      <w:r/>
    </w:p>
    <w:p>
      <w:pPr>
        <w:ind w:firstLine="709"/>
        <w:jc w:val="both"/>
      </w:pPr>
      <w:r>
        <w:t xml:space="preserve">б) рекомендациях по снижению рисков повторного осуществления ПДСБДСК</w:t>
      </w:r>
      <w:r>
        <w:rPr>
          <w:rStyle w:val="1650"/>
        </w:rPr>
        <w:footnoteReference w:id="27"/>
      </w:r>
      <w:r>
        <w:t xml:space="preserve">;</w:t>
      </w:r>
      <w:r/>
    </w:p>
    <w:p>
      <w:pPr>
        <w:pStyle w:val="1681"/>
        <w:ind w:left="0" w:firstLine="709"/>
        <w:jc w:val="both"/>
        <w:spacing w:after="0" w:line="240" w:lineRule="auto"/>
        <w:tabs>
          <w:tab w:val="left" w:pos="-1701" w:leader="none"/>
          <w:tab w:val="left" w:pos="0" w:leader="none"/>
          <w:tab w:val="left" w:pos="1560" w:leader="none"/>
        </w:tabs>
        <w:rPr>
          <w:rFonts w:ascii="Times New Roman" w:hAnsi="Times New Roman"/>
          <w:sz w:val="24"/>
          <w:szCs w:val="24"/>
        </w:rPr>
      </w:pPr>
      <w:r>
        <w:rPr>
          <w:rFonts w:ascii="Times New Roman" w:hAnsi="Times New Roman"/>
          <w:sz w:val="24"/>
          <w:szCs w:val="24"/>
        </w:rPr>
        <w:t xml:space="preserve">в) возможности совершения Держателем тем же способом, что и первоначальная операция, повторной операции по Бизнес-карте, содержащей те же реквизиты получателя (плательщика), ту же сумму перевода (далее – Повторная операция).</w:t>
      </w:r>
      <w:r>
        <w:rPr>
          <w:rFonts w:ascii="Times New Roman" w:hAnsi="Times New Roman"/>
          <w:sz w:val="24"/>
          <w:szCs w:val="24"/>
        </w:rPr>
      </w:r>
      <w:r>
        <w:rPr>
          <w:rFonts w:ascii="Times New Roman" w:hAnsi="Times New Roman"/>
          <w:sz w:val="24"/>
          <w:szCs w:val="24"/>
        </w:rPr>
      </w:r>
    </w:p>
    <w:p>
      <w:pPr>
        <w:ind w:firstLine="709"/>
        <w:jc w:val="both"/>
        <w:tabs>
          <w:tab w:val="left" w:pos="1134" w:leader="none"/>
        </w:tabs>
      </w:pPr>
      <w:r>
        <w:t xml:space="preserve">Также Банк запрашивает у Держателя информацию, что перевод денежных средств не является ПДСБДСК.</w:t>
      </w:r>
      <w:r/>
    </w:p>
    <w:p>
      <w:pPr>
        <w:ind w:firstLine="709"/>
        <w:jc w:val="both"/>
        <w:tabs>
          <w:tab w:val="left" w:pos="1134" w:leader="none"/>
        </w:tabs>
      </w:pPr>
      <w:r>
        <w:t xml:space="preserve">При получении от Держателя информации, что перевод денежных средств не является ПДСБДСК</w:t>
      </w:r>
      <w:r>
        <w:rPr>
          <w:vertAlign w:val="superscript"/>
        </w:rPr>
        <w:footnoteReference w:id="28"/>
      </w:r>
      <w:r>
        <w:t xml:space="preserve"> и совершении Держателем Повторной операции не позднее 1 (Одного) </w:t>
      </w:r>
      <w:r>
        <w:t xml:space="preserve">календарного</w:t>
      </w:r>
      <w:r>
        <w:t xml:space="preserve"> </w:t>
      </w:r>
      <w:r>
        <w:t xml:space="preserve">дня</w:t>
      </w:r>
      <w:r>
        <w:rPr>
          <w:rStyle w:val="1650"/>
        </w:rPr>
        <w:footnoteReference w:id="29"/>
      </w:r>
      <w:r>
        <w:t xml:space="preserve">, следующего за днем отказа </w:t>
      </w:r>
      <w:r>
        <w:t xml:space="preserve">Банком в совершении операции по Бизнес-карте, Банк совершает Повторную операцию при отсутствии иных установленных законодательством Российской Федерации оснований не совершать операцию, а также, если иное не предусмотрено следующим абзацем настоящего пункт</w:t>
      </w:r>
      <w:r>
        <w:t xml:space="preserve">а Условий. Банк отказывает в совершении Повторной операции при осуществлении Держателем действий по совершению Повторной операции с использованием Бизнес-карты до предоставления Держателем информации о том, что перевод денежных средств не является ПДСБДСК.</w:t>
      </w:r>
      <w:r/>
    </w:p>
    <w:p>
      <w:pPr>
        <w:ind w:firstLine="709"/>
        <w:jc w:val="both"/>
        <w:tabs>
          <w:tab w:val="left" w:pos="1134" w:leader="none"/>
        </w:tabs>
      </w:pPr>
      <w:r>
        <w:t xml:space="preserve">В случае если, несмотря на предоставление Держ</w:t>
      </w:r>
      <w:r>
        <w:t xml:space="preserve">ателем информации о том, что перевод денежных средств не является ПДСБДСК, и несмотря на совершение Держателем Повторной операции, Банк получил информацию, содержащуюся в Базе данных о случаях и попытках осуществления ПДСБДСК, предоставляемую Банком России</w:t>
      </w:r>
      <w:r>
        <w:rPr>
          <w:vertAlign w:val="superscript"/>
        </w:rPr>
        <w:footnoteReference w:id="30"/>
      </w:r>
      <w:r>
        <w:t xml:space="preserve">, Банк отказывает в совершении Повторной операции и незамедлительно уведомляет об этом Держателя путем </w:t>
      </w:r>
      <w:r>
        <w:rPr>
          <w:lang w:val="en-US"/>
        </w:rPr>
        <w:t xml:space="preserve">SMS</w:t>
      </w:r>
      <w:r>
        <w:t xml:space="preserve">-информирования</w:t>
      </w:r>
      <w:r>
        <w:t xml:space="preserve"> на </w:t>
      </w:r>
      <w:r>
        <w:t xml:space="preserve">верифицированный </w:t>
      </w:r>
      <w:r>
        <w:t xml:space="preserve">номер </w:t>
      </w:r>
      <w:r>
        <w:t xml:space="preserve">мобильного</w:t>
      </w:r>
      <w:r>
        <w:t xml:space="preserve"> </w:t>
      </w:r>
      <w:r>
        <w:t xml:space="preserve">телефона Держателя</w:t>
      </w:r>
      <w:r>
        <w:t xml:space="preserve"> с указанием причины такого отказа и информированием о возможности совершения Держателем последующей</w:t>
      </w:r>
      <w:r>
        <w:t xml:space="preserve"> Повторной операции</w:t>
      </w:r>
      <w:r>
        <w:rPr>
          <w:rFonts w:cstheme="minorHAnsi"/>
          <w:sz w:val="24"/>
          <w:szCs w:val="24"/>
        </w:rPr>
        <w:t xml:space="preserve">, </w:t>
      </w:r>
      <w:r>
        <w:rPr>
          <w:sz w:val="24"/>
          <w:szCs w:val="24"/>
        </w:rPr>
        <w:t xml:space="preserve">в течение второго календарного дня</w:t>
      </w:r>
      <w:r>
        <w:rPr>
          <w:rStyle w:val="1650"/>
          <w:sz w:val="24"/>
          <w:szCs w:val="24"/>
        </w:rPr>
        <w:footnoteReference w:id="31"/>
      </w:r>
      <w:r>
        <w:rPr>
          <w:sz w:val="24"/>
          <w:szCs w:val="24"/>
        </w:rPr>
        <w:t xml:space="preserve"> после дня совершения Держателем</w:t>
      </w:r>
      <w:r>
        <w:t xml:space="preserve"> Повторной операции.</w:t>
      </w:r>
      <w:r/>
    </w:p>
    <w:p>
      <w:pPr>
        <w:ind w:firstLine="709"/>
        <w:jc w:val="both"/>
        <w:tabs>
          <w:tab w:val="left" w:pos="1134" w:leader="none"/>
        </w:tabs>
      </w:pPr>
      <w:r>
        <w:t xml:space="preserve">В случае осуществления Держателем действий по совершению последующей Повторной операции </w:t>
      </w:r>
      <w:r>
        <w:rPr>
          <w:sz w:val="24"/>
          <w:szCs w:val="24"/>
        </w:rPr>
        <w:t xml:space="preserve">в течение второго календарного дня</w:t>
      </w:r>
      <w:r>
        <w:rPr>
          <w:sz w:val="24"/>
          <w:szCs w:val="24"/>
        </w:rPr>
        <w:footnoteReference w:id="32"/>
      </w:r>
      <w:r>
        <w:rPr>
          <w:sz w:val="24"/>
          <w:szCs w:val="24"/>
        </w:rPr>
        <w:t xml:space="preserve"> после</w:t>
      </w:r>
      <w:r>
        <w:t xml:space="preserve"> дня </w:t>
      </w:r>
      <w:r>
        <w:rPr>
          <w:sz w:val="24"/>
          <w:szCs w:val="24"/>
        </w:rPr>
        <w:t xml:space="preserve">совершения </w:t>
      </w:r>
      <w:r>
        <w:t xml:space="preserve"> Держателем </w:t>
      </w:r>
      <w:r>
        <w:t xml:space="preserve">Повторной операции</w:t>
      </w:r>
      <w:r>
        <w:t xml:space="preserve"> </w:t>
      </w:r>
      <w:r>
        <w:t xml:space="preserve">,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w:t>
      </w:r>
      <w:r/>
    </w:p>
    <w:p>
      <w:pPr>
        <w:pStyle w:val="1655"/>
        <w:numPr>
          <w:ilvl w:val="0"/>
          <w:numId w:val="6"/>
        </w:numPr>
        <w:ind w:left="0" w:firstLine="709"/>
        <w:spacing w:before="120" w:after="0"/>
        <w:tabs>
          <w:tab w:val="left" w:pos="-1701" w:leader="none"/>
          <w:tab w:val="left" w:pos="0" w:leader="none"/>
          <w:tab w:val="left" w:pos="1276" w:leader="none"/>
        </w:tabs>
        <w:rPr>
          <w:b/>
        </w:rPr>
      </w:pPr>
      <w:r>
        <w:rPr>
          <w:b/>
        </w:rPr>
        <w:t xml:space="preserve">Клиент обязан:</w:t>
      </w:r>
      <w:r>
        <w:rPr>
          <w:b/>
        </w:rPr>
      </w:r>
      <w:r>
        <w:rPr>
          <w:b/>
        </w:rPr>
      </w:r>
    </w:p>
    <w:p>
      <w:pPr>
        <w:pStyle w:val="1655"/>
        <w:numPr>
          <w:ilvl w:val="0"/>
          <w:numId w:val="8"/>
        </w:numPr>
        <w:ind w:left="0" w:firstLine="709"/>
        <w:jc w:val="both"/>
        <w:spacing w:after="0"/>
        <w:tabs>
          <w:tab w:val="left" w:pos="-1701" w:leader="none"/>
          <w:tab w:val="left" w:pos="0" w:leader="none"/>
          <w:tab w:val="left" w:pos="1418" w:leader="none"/>
        </w:tabs>
        <w:rPr>
          <w:iCs/>
        </w:rPr>
      </w:pPr>
      <w:r>
        <w:rPr>
          <w:iCs/>
        </w:rPr>
        <w:t xml:space="preserve">Предоставить </w:t>
      </w:r>
      <w:r>
        <w:t xml:space="preserve">Подразделению Банка по месту открытия Счета</w:t>
      </w:r>
      <w:r>
        <w:rPr>
          <w:iCs/>
        </w:rPr>
        <w:t xml:space="preserve"> документы для выпуска Бизнес-карты в соответствии с настоящими Условиями, требованиями Банка, нормативными актами Банка России и требованиями законодательства Российской Федерации. </w:t>
      </w:r>
      <w:r>
        <w:rPr>
          <w:iCs/>
        </w:rPr>
      </w:r>
      <w:r>
        <w:rPr>
          <w:iCs/>
        </w:rPr>
      </w:r>
    </w:p>
    <w:p>
      <w:pPr>
        <w:pStyle w:val="1655"/>
        <w:numPr>
          <w:ilvl w:val="0"/>
          <w:numId w:val="8"/>
        </w:numPr>
        <w:ind w:left="0" w:firstLine="709"/>
        <w:jc w:val="both"/>
        <w:spacing w:after="0"/>
        <w:tabs>
          <w:tab w:val="left" w:pos="-1701" w:leader="none"/>
          <w:tab w:val="left" w:pos="0" w:leader="none"/>
          <w:tab w:val="left" w:pos="1418" w:leader="none"/>
        </w:tabs>
        <w:rPr>
          <w:iCs/>
        </w:rPr>
      </w:pPr>
      <w:r>
        <w:rPr>
          <w:iCs/>
        </w:rPr>
        <w:t xml:space="preserve">В случае подачи заявки на выпуск Персонифицированной карты</w:t>
      </w:r>
      <w:r>
        <w:rPr>
          <w:bCs/>
          <w:color w:val="000000"/>
        </w:rPr>
        <w:t xml:space="preserve"> в виде формализованного электронного документа</w:t>
      </w:r>
      <w:r>
        <w:rPr>
          <w:iCs/>
        </w:rPr>
        <w:t xml:space="preserve"> с использованием ИС Свой Бизнес лицу, которое на момент подачи заявки не идентифицировано Банком, к заявке на выпуск Бизнес-карты присоединить электронную копию документа, удостоверяющего личность работника, на чье имя будет выпускаться Бизнес-карта.</w:t>
      </w:r>
      <w:r>
        <w:rPr>
          <w:iCs/>
        </w:rPr>
      </w:r>
      <w:r>
        <w:rPr>
          <w:iCs/>
        </w:rPr>
      </w:r>
    </w:p>
    <w:p>
      <w:pPr>
        <w:pStyle w:val="1655"/>
        <w:numPr>
          <w:ilvl w:val="0"/>
          <w:numId w:val="8"/>
        </w:numPr>
        <w:ind w:left="0" w:firstLine="709"/>
        <w:jc w:val="both"/>
        <w:spacing w:after="0"/>
        <w:tabs>
          <w:tab w:val="left" w:pos="-1701" w:leader="none"/>
          <w:tab w:val="left" w:pos="0" w:leader="none"/>
          <w:tab w:val="left" w:pos="1418" w:leader="none"/>
        </w:tabs>
        <w:rPr>
          <w:iCs/>
        </w:rPr>
      </w:pPr>
      <w:r>
        <w:rPr>
          <w:iCs/>
        </w:rPr>
        <w:t xml:space="preserve">В случае подачи заявки на выпуск Персонифицированной карты </w:t>
      </w:r>
      <w:r>
        <w:rPr>
          <w:bCs/>
          <w:color w:val="000000"/>
        </w:rPr>
        <w:t xml:space="preserve">в виде формализованного электронного документа </w:t>
      </w:r>
      <w:r>
        <w:rPr>
          <w:iCs/>
        </w:rPr>
        <w:t xml:space="preserve">с использованием ИС Свой Бизнес </w:t>
      </w:r>
      <w:r>
        <w:rPr>
          <w:bCs/>
          <w:color w:val="000000"/>
        </w:rPr>
        <w:t xml:space="preserve">лицу, которое на момент подачи заявки на </w:t>
      </w:r>
      <w:r>
        <w:t xml:space="preserve">выпуск Персонифицированной карты</w:t>
      </w:r>
      <w:r>
        <w:rPr>
          <w:bCs/>
          <w:color w:val="000000"/>
        </w:rPr>
        <w:t xml:space="preserve"> не идентифицировано Банком, обеспечить явку Держателя в Банк для получения выпущенной Персонифицированной карты с целью </w:t>
      </w:r>
      <w:r>
        <w:rPr>
          <w:color w:val="000000"/>
          <w:shd w:val="clear" w:color="auto" w:fill="ffffff"/>
        </w:rPr>
        <w:t xml:space="preserve">проведения его идентификации и подписания Расписки по типовой форме Банка.</w:t>
      </w:r>
      <w:r>
        <w:rPr>
          <w:iCs/>
        </w:rPr>
      </w:r>
      <w:r>
        <w:rPr>
          <w:iCs/>
        </w:rPr>
      </w:r>
    </w:p>
    <w:p>
      <w:pPr>
        <w:pStyle w:val="1655"/>
        <w:numPr>
          <w:ilvl w:val="0"/>
          <w:numId w:val="8"/>
        </w:numPr>
        <w:ind w:left="0" w:firstLine="709"/>
        <w:jc w:val="both"/>
        <w:spacing w:after="0"/>
        <w:tabs>
          <w:tab w:val="left" w:pos="-1701" w:leader="none"/>
          <w:tab w:val="left" w:pos="0" w:leader="none"/>
          <w:tab w:val="left" w:pos="1418" w:leader="none"/>
        </w:tabs>
        <w:rPr>
          <w:iCs/>
        </w:rPr>
      </w:pPr>
      <w:r>
        <w:rPr>
          <w:iCs/>
        </w:rPr>
        <w:t xml:space="preserve">Осуществлять операции по Счету </w:t>
      </w:r>
      <w:r>
        <w:t xml:space="preserve">с использованием Бизнес-карты/ее реквизитов </w:t>
      </w:r>
      <w:r>
        <w:rPr>
          <w:iCs/>
        </w:rPr>
        <w:t xml:space="preserve">в соответствии с Договором и действующим законодательством Российской Федерации.</w:t>
      </w:r>
      <w:r>
        <w:rPr>
          <w:iCs/>
        </w:rPr>
      </w:r>
      <w:r>
        <w:rPr>
          <w:iCs/>
        </w:rPr>
      </w:r>
    </w:p>
    <w:p>
      <w:pPr>
        <w:pStyle w:val="1655"/>
        <w:numPr>
          <w:ilvl w:val="0"/>
          <w:numId w:val="8"/>
        </w:numPr>
        <w:ind w:left="0" w:firstLine="709"/>
        <w:jc w:val="both"/>
        <w:spacing w:after="0"/>
        <w:tabs>
          <w:tab w:val="left" w:pos="-1701" w:leader="none"/>
          <w:tab w:val="left" w:pos="0" w:leader="none"/>
          <w:tab w:val="left" w:pos="1418" w:leader="none"/>
        </w:tabs>
        <w:rPr>
          <w:iCs/>
        </w:rPr>
      </w:pPr>
      <w:r>
        <w:t xml:space="preserve">Распоряжаться денежными средствами за вычетом Авторизованных сумм.</w:t>
      </w:r>
      <w:r>
        <w:rPr>
          <w:iCs/>
        </w:rPr>
      </w:r>
      <w:r>
        <w:rPr>
          <w:iCs/>
        </w:rPr>
      </w:r>
    </w:p>
    <w:p>
      <w:pPr>
        <w:pStyle w:val="1655"/>
        <w:numPr>
          <w:ilvl w:val="0"/>
          <w:numId w:val="8"/>
        </w:numPr>
        <w:ind w:left="0" w:firstLine="709"/>
        <w:jc w:val="both"/>
        <w:spacing w:after="0"/>
        <w:tabs>
          <w:tab w:val="left" w:pos="-1701" w:leader="none"/>
          <w:tab w:val="left" w:pos="0" w:leader="none"/>
          <w:tab w:val="left" w:pos="1418" w:leader="none"/>
        </w:tabs>
        <w:rPr>
          <w:iCs/>
        </w:rPr>
      </w:pPr>
      <w:r>
        <w:rPr>
          <w:iCs/>
        </w:rPr>
        <w:t xml:space="preserve">Нести ответственность за все операции, совершенные Держателями </w:t>
      </w:r>
      <w:r>
        <w:t xml:space="preserve">с использованием Бизнес-карты/ее реквизитов</w:t>
      </w:r>
      <w:r>
        <w:rPr>
          <w:iCs/>
        </w:rPr>
        <w:t xml:space="preserve">, </w:t>
      </w:r>
      <w:r>
        <w:rPr>
          <w:iCs/>
        </w:rPr>
        <w:t xml:space="preserve">в том числе </w:t>
      </w:r>
      <w:r>
        <w:rPr>
          <w:iCs/>
        </w:rPr>
        <w:t xml:space="preserve">Токена</w:t>
      </w:r>
      <w:r>
        <w:rPr>
          <w:iCs/>
        </w:rPr>
        <w:t xml:space="preserve"> Бизнес-карт, </w:t>
      </w:r>
      <w:r>
        <w:rPr>
          <w:iCs/>
        </w:rPr>
        <w:t xml:space="preserve">в соответствии с Договором и законодательством Российской Федерации.</w:t>
      </w:r>
      <w:r>
        <w:rPr>
          <w:iCs/>
        </w:rPr>
      </w:r>
      <w:r>
        <w:rPr>
          <w:iCs/>
        </w:rPr>
      </w:r>
    </w:p>
    <w:p>
      <w:pPr>
        <w:pStyle w:val="1655"/>
        <w:numPr>
          <w:ilvl w:val="0"/>
          <w:numId w:val="8"/>
        </w:numPr>
        <w:ind w:left="0" w:firstLine="709"/>
        <w:jc w:val="both"/>
        <w:spacing w:after="0"/>
        <w:tabs>
          <w:tab w:val="left" w:pos="-1701" w:leader="none"/>
          <w:tab w:val="left" w:pos="0" w:leader="none"/>
          <w:tab w:val="left" w:pos="1418" w:leader="none"/>
        </w:tabs>
        <w:rPr>
          <w:iCs/>
        </w:rPr>
      </w:pPr>
      <w:r>
        <w:rPr>
          <w:iCs/>
        </w:rPr>
        <w:t xml:space="preserve">Обеспечить исполнение условий Договора при использовании Бизнес-карт</w:t>
      </w:r>
      <w:r>
        <w:rPr>
          <w:iCs/>
        </w:rPr>
        <w:t xml:space="preserve"> </w:t>
      </w:r>
      <w:r>
        <w:rPr>
          <w:iCs/>
        </w:rPr>
        <w:t xml:space="preserve">в том числе </w:t>
      </w:r>
      <w:r>
        <w:rPr>
          <w:iCs/>
        </w:rPr>
        <w:t xml:space="preserve">Токена</w:t>
      </w:r>
      <w:r>
        <w:rPr>
          <w:iCs/>
        </w:rPr>
        <w:t xml:space="preserve"> Бизнес-карт, </w:t>
      </w:r>
      <w:r>
        <w:rPr>
          <w:iCs/>
        </w:rPr>
        <w:t xml:space="preserve">Держателями.</w:t>
      </w:r>
      <w:r>
        <w:rPr>
          <w:iCs/>
        </w:rPr>
      </w:r>
      <w:r>
        <w:rPr>
          <w:iCs/>
        </w:rPr>
      </w:r>
    </w:p>
    <w:p>
      <w:pPr>
        <w:pStyle w:val="1655"/>
        <w:numPr>
          <w:ilvl w:val="0"/>
          <w:numId w:val="8"/>
        </w:numPr>
        <w:ind w:left="0" w:firstLine="709"/>
        <w:jc w:val="both"/>
        <w:spacing w:after="0"/>
        <w:tabs>
          <w:tab w:val="left" w:pos="-1701" w:leader="none"/>
          <w:tab w:val="left" w:pos="0" w:leader="none"/>
          <w:tab w:val="left" w:pos="1418" w:leader="none"/>
        </w:tabs>
        <w:rPr>
          <w:iCs/>
          <w:color w:val="000000"/>
        </w:rPr>
      </w:pPr>
      <w:r>
        <w:rPr>
          <w:iCs/>
          <w:color w:val="000000"/>
        </w:rPr>
        <w:t xml:space="preserve">Обеспечить расходование Держателем денежных средств, находящихся на Счете, в пределах доступного остатка и/или </w:t>
      </w:r>
      <w:r>
        <w:rPr>
          <w:iCs/>
          <w:color w:val="000000"/>
        </w:rPr>
        <w:t xml:space="preserve">авторизационного</w:t>
      </w:r>
      <w:r>
        <w:rPr>
          <w:iCs/>
          <w:color w:val="000000"/>
        </w:rPr>
        <w:t xml:space="preserve"> лимита для совершения операций, перечисленных в пункте 4.19 настоящих Условий.</w:t>
      </w:r>
      <w:r>
        <w:rPr>
          <w:iCs/>
          <w:color w:val="000000"/>
        </w:rPr>
      </w:r>
      <w:r>
        <w:rPr>
          <w:iCs/>
          <w:color w:val="000000"/>
        </w:rPr>
      </w:r>
    </w:p>
    <w:p>
      <w:pPr>
        <w:pStyle w:val="1655"/>
        <w:numPr>
          <w:ilvl w:val="0"/>
          <w:numId w:val="8"/>
        </w:numPr>
        <w:ind w:left="0" w:firstLine="709"/>
        <w:jc w:val="both"/>
        <w:spacing w:after="0"/>
        <w:tabs>
          <w:tab w:val="left" w:pos="-1701" w:leader="none"/>
          <w:tab w:val="left" w:pos="0" w:leader="none"/>
          <w:tab w:val="left" w:pos="1418" w:leader="none"/>
        </w:tabs>
        <w:rPr>
          <w:iCs/>
          <w:color w:val="000000"/>
        </w:rPr>
      </w:pPr>
      <w:r>
        <w:rPr>
          <w:iCs/>
          <w:color w:val="000000"/>
        </w:rPr>
        <w:t xml:space="preserve">Не использовать денежные средства, с помощью Бизнес-карты/ее реквизитов </w:t>
      </w:r>
      <w:r>
        <w:rPr>
          <w:iCs/>
          <w:color w:val="000000"/>
        </w:rPr>
        <w:br/>
        <w:t xml:space="preserve">в целях:</w:t>
      </w:r>
      <w:r>
        <w:rPr>
          <w:iCs/>
          <w:color w:val="000000"/>
        </w:rPr>
      </w:r>
      <w:r>
        <w:rPr>
          <w:iCs/>
          <w:color w:val="000000"/>
        </w:rPr>
      </w:r>
    </w:p>
    <w:p>
      <w:pPr>
        <w:pStyle w:val="1655"/>
        <w:ind w:left="0" w:firstLine="709"/>
        <w:jc w:val="both"/>
        <w:spacing w:after="0"/>
        <w:tabs>
          <w:tab w:val="left" w:pos="-1701" w:leader="none"/>
          <w:tab w:val="left" w:pos="0" w:leader="none"/>
          <w:tab w:val="left" w:pos="1418" w:leader="none"/>
        </w:tabs>
        <w:rPr>
          <w:iCs/>
          <w:color w:val="000000"/>
        </w:rPr>
      </w:pPr>
      <w:r>
        <w:rPr>
          <w:iCs/>
          <w:color w:val="000000"/>
        </w:rPr>
        <w:t xml:space="preserve">5.2.9.1. Оплаты личных расходов Держателя.</w:t>
      </w:r>
      <w:r>
        <w:rPr>
          <w:iCs/>
          <w:color w:val="000000"/>
        </w:rPr>
      </w:r>
      <w:r>
        <w:rPr>
          <w:iCs/>
          <w:color w:val="000000"/>
        </w:rPr>
      </w:r>
    </w:p>
    <w:p>
      <w:pPr>
        <w:pStyle w:val="1655"/>
        <w:ind w:left="0" w:firstLine="709"/>
        <w:jc w:val="both"/>
        <w:spacing w:after="0"/>
        <w:tabs>
          <w:tab w:val="left" w:pos="-1701" w:leader="none"/>
          <w:tab w:val="left" w:pos="0" w:leader="none"/>
          <w:tab w:val="left" w:pos="1418" w:leader="none"/>
          <w:tab w:val="left" w:pos="1560" w:leader="none"/>
        </w:tabs>
        <w:rPr>
          <w:iCs/>
          <w:color w:val="000000"/>
        </w:rPr>
      </w:pPr>
      <w:r>
        <w:rPr>
          <w:iCs/>
          <w:color w:val="000000"/>
        </w:rPr>
        <w:t xml:space="preserve">5.2.9.2. Получения наличных денежных средств в иностранной валюте на территории Российской Федерации.</w:t>
      </w:r>
      <w:r>
        <w:rPr>
          <w:iCs/>
          <w:color w:val="000000"/>
        </w:rPr>
      </w:r>
      <w:r>
        <w:rPr>
          <w:iCs/>
          <w:color w:val="000000"/>
        </w:rPr>
      </w:r>
    </w:p>
    <w:p>
      <w:pPr>
        <w:pStyle w:val="1655"/>
        <w:ind w:left="0" w:firstLine="709"/>
        <w:jc w:val="both"/>
        <w:spacing w:after="0"/>
        <w:tabs>
          <w:tab w:val="left" w:pos="-1701" w:leader="none"/>
          <w:tab w:val="left" w:pos="0" w:leader="none"/>
          <w:tab w:val="left" w:pos="1418" w:leader="none"/>
          <w:tab w:val="left" w:pos="1560" w:leader="none"/>
        </w:tabs>
        <w:rPr>
          <w:iCs/>
          <w:color w:val="000000"/>
        </w:rPr>
      </w:pPr>
      <w:r>
        <w:rPr>
          <w:iCs/>
          <w:color w:val="000000"/>
        </w:rPr>
        <w:t xml:space="preserve">5.2.9.3.</w:t>
      </w:r>
      <w:r>
        <w:rPr>
          <w:iCs/>
          <w:color w:val="000000"/>
        </w:rPr>
        <w:tab/>
        <w:t xml:space="preserve">Осуществление выплат заработной платы.</w:t>
      </w:r>
      <w:r>
        <w:rPr>
          <w:iCs/>
          <w:color w:val="000000"/>
        </w:rPr>
      </w:r>
      <w:r>
        <w:rPr>
          <w:iCs/>
          <w:color w:val="000000"/>
        </w:rPr>
      </w:r>
    </w:p>
    <w:p>
      <w:pPr>
        <w:pStyle w:val="1655"/>
        <w:ind w:left="0" w:firstLine="709"/>
        <w:jc w:val="both"/>
        <w:spacing w:after="0"/>
        <w:tabs>
          <w:tab w:val="left" w:pos="-1701" w:leader="none"/>
          <w:tab w:val="left" w:pos="0" w:leader="none"/>
          <w:tab w:val="left" w:pos="1418" w:leader="none"/>
          <w:tab w:val="left" w:pos="1560" w:leader="none"/>
        </w:tabs>
        <w:rPr>
          <w:iCs/>
          <w:color w:val="000000"/>
        </w:rPr>
      </w:pPr>
      <w:r>
        <w:rPr>
          <w:iCs/>
          <w:color w:val="000000"/>
        </w:rPr>
        <w:t xml:space="preserve">5.2.9.4.</w:t>
      </w:r>
      <w:r>
        <w:rPr>
          <w:iCs/>
          <w:color w:val="000000"/>
        </w:rPr>
        <w:tab/>
        <w:t xml:space="preserve">Выплаты социального характера.</w:t>
      </w:r>
      <w:r>
        <w:rPr>
          <w:iCs/>
          <w:color w:val="000000"/>
        </w:rPr>
      </w:r>
      <w:r>
        <w:rPr>
          <w:iCs/>
          <w:color w:val="000000"/>
        </w:rPr>
      </w:r>
    </w:p>
    <w:p>
      <w:pPr>
        <w:pStyle w:val="1655"/>
        <w:ind w:left="0" w:firstLine="709"/>
        <w:jc w:val="both"/>
        <w:spacing w:after="0"/>
        <w:tabs>
          <w:tab w:val="left" w:pos="-1701" w:leader="none"/>
          <w:tab w:val="left" w:pos="0" w:leader="none"/>
          <w:tab w:val="left" w:pos="1418" w:leader="none"/>
          <w:tab w:val="left" w:pos="1560" w:leader="none"/>
        </w:tabs>
        <w:rPr>
          <w:iCs/>
          <w:color w:val="000000"/>
        </w:rPr>
      </w:pPr>
      <w:r>
        <w:rPr>
          <w:iCs/>
          <w:color w:val="000000"/>
        </w:rPr>
        <w:t xml:space="preserve">5.2.9.5.</w:t>
      </w:r>
      <w:r>
        <w:rPr>
          <w:iCs/>
          <w:color w:val="000000"/>
        </w:rPr>
        <w:tab/>
        <w:t xml:space="preserve">Совершения прочих операций, противоречащих законодательству Российской Федерации.</w:t>
      </w:r>
      <w:r>
        <w:rPr>
          <w:iCs/>
          <w:color w:val="000000"/>
        </w:rPr>
      </w:r>
      <w:r>
        <w:rPr>
          <w:iCs/>
          <w:color w:val="000000"/>
        </w:rPr>
      </w:r>
    </w:p>
    <w:p>
      <w:pPr>
        <w:pStyle w:val="1655"/>
        <w:ind w:left="0" w:firstLine="709"/>
        <w:jc w:val="both"/>
        <w:spacing w:after="0"/>
        <w:tabs>
          <w:tab w:val="left" w:pos="-1701" w:leader="none"/>
          <w:tab w:val="left" w:pos="0" w:leader="none"/>
          <w:tab w:val="left" w:pos="1418" w:leader="none"/>
        </w:tabs>
        <w:rPr>
          <w:iCs/>
          <w:color w:val="000000"/>
        </w:rPr>
      </w:pPr>
      <w:r>
        <w:rPr>
          <w:iCs/>
          <w:color w:val="000000"/>
        </w:rPr>
        <w:t xml:space="preserve">5.2.10. По мере совершения операций </w:t>
      </w:r>
      <w:r>
        <w:rPr>
          <w:color w:val="000000"/>
        </w:rPr>
        <w:t xml:space="preserve">с использованием Бизнес-карты/ее реквизитов </w:t>
      </w:r>
      <w:r>
        <w:rPr>
          <w:iCs/>
          <w:color w:val="000000"/>
        </w:rPr>
        <w:t xml:space="preserve">контролировать правильность их отражения и остаток денежных средств по Счету путем получения выписок по Счету.</w:t>
      </w:r>
      <w:r>
        <w:rPr>
          <w:iCs/>
          <w:color w:val="000000"/>
        </w:rPr>
      </w:r>
      <w:r>
        <w:rPr>
          <w:iCs/>
          <w:color w:val="000000"/>
        </w:rPr>
      </w:r>
    </w:p>
    <w:p>
      <w:pPr>
        <w:pStyle w:val="1655"/>
        <w:ind w:left="0" w:firstLine="709"/>
        <w:jc w:val="both"/>
        <w:spacing w:after="0"/>
        <w:tabs>
          <w:tab w:val="left" w:pos="-1701" w:leader="none"/>
          <w:tab w:val="left" w:pos="0" w:leader="none"/>
          <w:tab w:val="left" w:pos="1418" w:leader="none"/>
        </w:tabs>
        <w:rPr>
          <w:iCs/>
        </w:rPr>
      </w:pPr>
      <w:r>
        <w:rPr>
          <w:iCs/>
          <w:color w:val="000000"/>
        </w:rPr>
        <w:t xml:space="preserve">5.2.11. Контролировать</w:t>
      </w:r>
      <w:r>
        <w:rPr>
          <w:iCs/>
        </w:rPr>
        <w:t xml:space="preserve"> и обеспечивать достаточность денежных средств на Счете, необходимых для оплаты </w:t>
      </w:r>
      <w:r>
        <w:t xml:space="preserve">документов по операциям</w:t>
      </w:r>
      <w:r>
        <w:rPr>
          <w:iCs/>
        </w:rPr>
        <w:t xml:space="preserve">, совершенных </w:t>
      </w:r>
      <w:r>
        <w:t xml:space="preserve">с использованием Бизнес-карты/ее реквизитов</w:t>
      </w:r>
      <w:r>
        <w:rPr>
          <w:iCs/>
        </w:rPr>
        <w:t xml:space="preserve">, а также комиссионного вознаграждения за проведение операций </w:t>
      </w:r>
      <w:r>
        <w:rPr>
          <w:iCs/>
        </w:rPr>
        <w:br/>
        <w:t xml:space="preserve">по Счету Клиента, предусмотренных Тарифным планом «Корпоративный ПЛЮС».</w:t>
      </w:r>
      <w:r>
        <w:rPr>
          <w:iCs/>
        </w:rPr>
      </w:r>
      <w:r>
        <w:rPr>
          <w:iCs/>
        </w:rPr>
      </w:r>
    </w:p>
    <w:p>
      <w:pPr>
        <w:pStyle w:val="1655"/>
        <w:ind w:left="0" w:firstLine="709"/>
        <w:jc w:val="both"/>
        <w:spacing w:after="0"/>
        <w:tabs>
          <w:tab w:val="left" w:pos="-1701" w:leader="none"/>
          <w:tab w:val="left" w:pos="0" w:leader="none"/>
          <w:tab w:val="left" w:pos="1560" w:leader="none"/>
        </w:tabs>
        <w:rPr>
          <w:iCs/>
          <w:color w:val="000000"/>
        </w:rPr>
      </w:pPr>
      <w:r>
        <w:rPr>
          <w:iCs/>
          <w:color w:val="000000"/>
        </w:rPr>
        <w:t xml:space="preserve">5.2.12. Возместить Банку в безусловном порядке суммы, перечисленные в пункте 3.15 настоящих Условий.</w:t>
      </w:r>
      <w:r>
        <w:rPr>
          <w:iCs/>
          <w:color w:val="000000"/>
        </w:rPr>
      </w:r>
      <w:r>
        <w:rPr>
          <w:iCs/>
          <w:color w:val="000000"/>
        </w:rPr>
      </w:r>
    </w:p>
    <w:p>
      <w:pPr>
        <w:pStyle w:val="1655"/>
        <w:ind w:left="0" w:firstLine="709"/>
        <w:jc w:val="both"/>
        <w:spacing w:after="0"/>
        <w:tabs>
          <w:tab w:val="left" w:pos="-1701" w:leader="none"/>
          <w:tab w:val="left" w:pos="0" w:leader="none"/>
          <w:tab w:val="left" w:pos="1560" w:leader="none"/>
        </w:tabs>
        <w:rPr>
          <w:iCs/>
          <w:color w:val="000000"/>
        </w:rPr>
      </w:pPr>
      <w:r>
        <w:rPr>
          <w:iCs/>
          <w:color w:val="000000"/>
        </w:rPr>
        <w:t xml:space="preserve">5.2.13. Осуществлять наличные расчеты в соответствии с требованиями Указания Банка России от 09.12.2019 № 5348-У «О правилах наличных расчетов», в том числе, </w:t>
      </w:r>
      <w:r>
        <w:rPr>
          <w:iCs/>
          <w:color w:val="000000"/>
        </w:rPr>
        <w:br/>
        <w:t xml:space="preserve">с соблюдением предельно допустимого размера наличных расчетов. </w:t>
      </w:r>
      <w:r>
        <w:rPr>
          <w:iCs/>
          <w:color w:val="000000"/>
        </w:rPr>
      </w:r>
      <w:r>
        <w:rPr>
          <w:iCs/>
          <w:color w:val="000000"/>
        </w:rPr>
      </w:r>
    </w:p>
    <w:p>
      <w:pPr>
        <w:ind w:firstLine="709"/>
        <w:jc w:val="both"/>
        <w:tabs>
          <w:tab w:val="left" w:pos="-1701" w:leader="none"/>
          <w:tab w:val="left" w:pos="567" w:leader="none"/>
          <w:tab w:val="left" w:pos="709" w:leader="none"/>
        </w:tabs>
        <w:rPr>
          <w:iCs/>
          <w:color w:val="000000"/>
        </w:rPr>
      </w:pPr>
      <w:r>
        <w:rPr>
          <w:bCs/>
        </w:rPr>
        <w:t xml:space="preserve">5.2.14.</w:t>
      </w:r>
      <w:r>
        <w:rPr>
          <w:iCs/>
          <w:color w:val="000000"/>
        </w:rPr>
        <w:t xml:space="preserve"> Предоставлять в Банк информацию необходимую для исполнения требований Федераль</w:t>
      </w:r>
      <w:r>
        <w:rPr>
          <w:iCs/>
          <w:color w:val="000000"/>
        </w:rPr>
        <w:t xml:space="preserve">ного закона № 115-ФЗ, а так же в случае внесения любых изменений и дополнений в учредительные документы, в том числе в случае изменения сведений, в целях идентификации Клиента, Держателей, а также (при их наличии) его представителей, выгодоприобретателей, </w:t>
      </w:r>
      <w:r>
        <w:rPr>
          <w:iCs/>
          <w:color w:val="000000"/>
        </w:rPr>
        <w:t xml:space="preserve">бенефициарных</w:t>
      </w:r>
      <w:r>
        <w:rPr>
          <w:iCs/>
          <w:color w:val="000000"/>
        </w:rPr>
        <w:t xml:space="preserve"> владельцев, в трехдневный срок со дня регистрации </w:t>
      </w:r>
      <w:r>
        <w:rPr>
          <w:iCs/>
          <w:color w:val="000000"/>
        </w:rPr>
        <w:t xml:space="preserve">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rPr>
          <w:iCs/>
          <w:color w:val="000000"/>
        </w:rPr>
        <w:br/>
        <w:t xml:space="preserve">в том числе обновленных/вновь полученных лицензий, и письменно информировать Подразделение Банка об изменении адреса, телефонов, о реорганизации или ликвидац</w:t>
      </w:r>
      <w:r>
        <w:rPr>
          <w:iCs/>
          <w:color w:val="000000"/>
        </w:rPr>
        <w:t xml:space="preserve">ии Клиента, о смене деятельности, в том числе подлежащей лицензированию, доменном имени, указателе страницы сайта в сети Интернет, с использованием которых юридическим лицом оказываются услуги (при наличии), а также о других изменениях, способных повлиять </w:t>
      </w:r>
      <w:r>
        <w:rPr>
          <w:iCs/>
          <w:color w:val="000000"/>
        </w:rPr>
        <w:br/>
        <w:t xml:space="preserve">на исполнение Договора.</w:t>
      </w:r>
      <w:r>
        <w:rPr>
          <w:iCs/>
          <w:color w:val="000000"/>
        </w:rPr>
      </w:r>
      <w:r>
        <w:rPr>
          <w:iCs/>
          <w:color w:val="000000"/>
        </w:rPr>
      </w:r>
    </w:p>
    <w:p>
      <w:pPr>
        <w:pStyle w:val="1655"/>
        <w:ind w:left="0" w:firstLine="709"/>
        <w:jc w:val="both"/>
        <w:spacing w:after="0"/>
        <w:tabs>
          <w:tab w:val="left" w:pos="-1701" w:leader="none"/>
          <w:tab w:val="left" w:pos="0" w:leader="none"/>
          <w:tab w:val="left" w:pos="1560" w:leader="none"/>
        </w:tabs>
        <w:rPr>
          <w:iCs/>
        </w:rPr>
      </w:pPr>
      <w:r>
        <w:rPr>
          <w:iCs/>
        </w:rPr>
        <w:t xml:space="preserve">5.2.15. По запросу Банка и в сроки, установленные Банком, </w:t>
      </w:r>
      <w:r>
        <w:t xml:space="preserve">представлять в Подразделение Банка</w:t>
      </w:r>
      <w:r>
        <w:rPr>
          <w:iCs/>
        </w:rPr>
        <w:t xml:space="preserve"> и документы, необходимые Банку для исполнения требований </w:t>
      </w:r>
      <w:r>
        <w:t xml:space="preserve">Федерального закона № 115-ФЗ</w:t>
      </w:r>
      <w:r>
        <w:rPr>
          <w:iCs/>
        </w:rPr>
        <w:t xml:space="preserve">: информацию о Клиенте, Представителях Клиента, Держателях, выгодоприобретателях и </w:t>
      </w:r>
      <w:r>
        <w:rPr>
          <w:iCs/>
        </w:rPr>
        <w:t xml:space="preserve">бенефициарных</w:t>
      </w:r>
      <w:r>
        <w:rPr>
          <w:iCs/>
        </w:rPr>
        <w:t xml:space="preserve"> владельцах Клиента, </w:t>
      </w:r>
      <w:r>
        <w:t xml:space="preserve">составе акционеров (участников) юридического лица, владеющих не менее чем пятью процентами акций (долей) юридического лица, </w:t>
      </w:r>
      <w:r>
        <w:rPr>
          <w:iCs/>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iCs/>
        </w:rPr>
      </w:r>
      <w:r>
        <w:rPr>
          <w:iCs/>
        </w:rPr>
      </w:r>
    </w:p>
    <w:p>
      <w:pPr>
        <w:pStyle w:val="1655"/>
        <w:ind w:left="0" w:firstLine="709"/>
        <w:jc w:val="both"/>
        <w:spacing w:after="0"/>
        <w:tabs>
          <w:tab w:val="left" w:pos="-1701" w:leader="none"/>
          <w:tab w:val="left" w:pos="0" w:leader="none"/>
          <w:tab w:val="left" w:pos="1560" w:leader="none"/>
        </w:tabs>
        <w:rPr>
          <w:iCs/>
        </w:rPr>
      </w:pPr>
      <w:r>
        <w:rPr>
          <w:iCs/>
        </w:rPr>
        <w:t xml:space="preserve">5.2.16. Обеспечить сохранность всех документов по операциям, совершенным </w:t>
      </w:r>
      <w:r>
        <w:rPr>
          <w:iCs/>
        </w:rPr>
        <w:br/>
        <w:t xml:space="preserve">с использованием Бизнес-карт/ее реквизитов, в течение 6 (шести) месяцев от даты их совершения и представлять их в Банк по первому требованию. </w:t>
      </w:r>
      <w:r>
        <w:rPr>
          <w:iCs/>
        </w:rPr>
      </w:r>
      <w:r>
        <w:rPr>
          <w:iCs/>
        </w:rPr>
      </w:r>
    </w:p>
    <w:p>
      <w:pPr>
        <w:pStyle w:val="1655"/>
        <w:ind w:left="0" w:firstLine="709"/>
        <w:jc w:val="both"/>
        <w:spacing w:after="0"/>
        <w:tabs>
          <w:tab w:val="left" w:pos="-1701" w:leader="none"/>
          <w:tab w:val="left" w:pos="0" w:leader="none"/>
          <w:tab w:val="left" w:pos="1560" w:leader="none"/>
        </w:tabs>
        <w:rPr>
          <w:iCs/>
          <w:color w:val="000000"/>
        </w:rPr>
      </w:pPr>
      <w:r>
        <w:rPr>
          <w:iCs/>
        </w:rPr>
        <w:t xml:space="preserve">5.2.17. Обеспечить предоставление информации о номере мобильного телефона Держателя в целях направления Банком SMS-уведомлений/</w:t>
      </w:r>
      <w:r>
        <w:rPr>
          <w:iCs/>
          <w:lang w:val="en-US"/>
        </w:rPr>
        <w:t xml:space="preserve">SMS</w:t>
      </w:r>
      <w:r>
        <w:rPr>
          <w:iCs/>
        </w:rPr>
        <w:t xml:space="preserve">-информирования</w:t>
      </w:r>
      <w:r>
        <w:rPr>
          <w:iCs/>
        </w:rPr>
        <w:t xml:space="preserve">/Одноразового пароля</w:t>
      </w:r>
      <w:r>
        <w:rPr>
          <w:iCs/>
        </w:rPr>
        <w:t xml:space="preserve">, а также незамедлительно проинформировать Банк о его изменении, путем передачи в Банк Заявления на изменение номера мобильного телефона Держателя бизнес-карты АО</w:t>
      </w:r>
      <w:r>
        <w:rPr>
          <w:iCs/>
          <w:lang w:val="en-US"/>
        </w:rPr>
        <w:t xml:space="preserve"> </w:t>
      </w:r>
      <w:r>
        <w:rPr>
          <w:iCs/>
        </w:rPr>
        <w:t xml:space="preserve">«</w:t>
      </w:r>
      <w:r>
        <w:rPr>
          <w:iCs/>
        </w:rPr>
        <w:t xml:space="preserve">Россельхозбанк</w:t>
      </w:r>
      <w:r>
        <w:rPr>
          <w:iCs/>
        </w:rPr>
        <w:t xml:space="preserve">», оформленного по типовой форме Банка. </w:t>
      </w:r>
      <w:r>
        <w:t xml:space="preserve">И</w:t>
      </w:r>
      <w:r>
        <w:rPr>
          <w:bCs/>
        </w:rPr>
        <w:t xml:space="preserve">нформировать Банк о прекращении использования SIM-карты номера</w:t>
      </w:r>
      <w:r>
        <w:t xml:space="preserve"> мобильного телефона для 3-</w:t>
      </w:r>
      <w:r>
        <w:rPr>
          <w:lang w:val="en-US"/>
        </w:rPr>
        <w:t xml:space="preserve">D</w:t>
      </w:r>
      <w:r>
        <w:t xml:space="preserve"> паролей</w:t>
      </w:r>
      <w:r>
        <w:rPr>
          <w:bCs/>
        </w:rPr>
        <w:t xml:space="preserve">. В случае изменения </w:t>
      </w:r>
      <w:r>
        <w:rPr>
          <w:bCs/>
          <w:lang w:val="en-US"/>
        </w:rPr>
        <w:t xml:space="preserve">SIM</w:t>
      </w:r>
      <w:r>
        <w:rPr>
          <w:bCs/>
        </w:rPr>
        <w:t xml:space="preserve">-карты </w:t>
      </w:r>
      <w:r>
        <w:t xml:space="preserve">мобильного телефона для 3-</w:t>
      </w:r>
      <w:r>
        <w:rPr>
          <w:lang w:val="en-US"/>
        </w:rPr>
        <w:t xml:space="preserve">D</w:t>
      </w:r>
      <w:r>
        <w:t xml:space="preserve"> паролей Клиенту/</w:t>
      </w:r>
      <w:r>
        <w:rPr>
          <w:bCs/>
        </w:rPr>
        <w:t xml:space="preserve">Держателю необходимо незамедлительно направить в Банк соответствующее уведомление, обратившись в Службу поддержки, подразделение Банка</w:t>
      </w:r>
      <w:r>
        <w:t xml:space="preserve">, </w:t>
      </w:r>
      <w:r>
        <w:rPr>
          <w:color w:val="000000"/>
        </w:rPr>
        <w:t xml:space="preserve">обслуживающее Счет,</w:t>
      </w:r>
      <w:r>
        <w:rPr>
          <w:bCs/>
          <w:color w:val="000000"/>
        </w:rPr>
        <w:t xml:space="preserve"> или </w:t>
      </w:r>
      <w:r>
        <w:rPr>
          <w:color w:val="000000"/>
        </w:rPr>
        <w:t xml:space="preserve">уведомить в устной форме работника Банка, позвонившего </w:t>
      </w:r>
      <w:r>
        <w:rPr>
          <w:bCs/>
          <w:color w:val="000000"/>
        </w:rPr>
        <w:t xml:space="preserve">Клиенту/</w:t>
      </w:r>
      <w:r>
        <w:rPr>
          <w:bCs/>
          <w:color w:val="000000"/>
          <w:lang w:val="en-US"/>
        </w:rPr>
        <w:t xml:space="preserve"> </w:t>
      </w:r>
      <w:r>
        <w:rPr>
          <w:bCs/>
          <w:color w:val="000000"/>
        </w:rPr>
        <w:t xml:space="preserve">Держателю </w:t>
      </w:r>
      <w:r>
        <w:rPr>
          <w:color w:val="000000"/>
        </w:rPr>
        <w:t xml:space="preserve">для подтверждения операции по Бизнес-карте, </w:t>
      </w:r>
      <w:r>
        <w:rPr>
          <w:color w:val="000000"/>
        </w:rPr>
        <w:br/>
        <w:t xml:space="preserve">в соответствии с пунктом 5.3.14 настоящих Условий.</w:t>
      </w:r>
      <w:r>
        <w:rPr>
          <w:iCs/>
          <w:color w:val="000000"/>
        </w:rPr>
      </w:r>
      <w:r>
        <w:rPr>
          <w:iCs/>
          <w:color w:val="000000"/>
        </w:rPr>
      </w:r>
    </w:p>
    <w:p>
      <w:pPr>
        <w:pStyle w:val="1655"/>
        <w:ind w:left="0" w:firstLine="709"/>
        <w:jc w:val="both"/>
        <w:spacing w:after="0"/>
        <w:tabs>
          <w:tab w:val="left" w:pos="-1701" w:leader="none"/>
          <w:tab w:val="left" w:pos="0" w:leader="none"/>
          <w:tab w:val="left" w:pos="1560" w:leader="none"/>
        </w:tabs>
        <w:rPr>
          <w:iCs/>
          <w:color w:val="000000"/>
        </w:rPr>
      </w:pPr>
      <w:r>
        <w:rPr>
          <w:iCs/>
          <w:color w:val="000000"/>
        </w:rPr>
        <w:t xml:space="preserve">5.2.18. Довести до сведения Держателя информацию об условиях использования Бизнес-карты, содержащуюся в настоящих Условиях и Памятке. </w:t>
      </w:r>
      <w:r>
        <w:rPr>
          <w:iCs/>
          <w:color w:val="000000"/>
        </w:rPr>
      </w:r>
      <w:r>
        <w:rPr>
          <w:iCs/>
          <w:color w:val="000000"/>
        </w:rPr>
      </w:r>
    </w:p>
    <w:p>
      <w:pPr>
        <w:pStyle w:val="1655"/>
        <w:ind w:left="0" w:firstLine="709"/>
        <w:jc w:val="both"/>
        <w:spacing w:after="0"/>
        <w:tabs>
          <w:tab w:val="left" w:pos="-1701" w:leader="none"/>
          <w:tab w:val="left" w:pos="0" w:leader="none"/>
          <w:tab w:val="left" w:pos="1560" w:leader="none"/>
        </w:tabs>
        <w:rPr>
          <w:iCs/>
          <w:color w:val="000000"/>
        </w:rPr>
      </w:pPr>
      <w:r>
        <w:rPr>
          <w:iCs/>
          <w:color w:val="000000"/>
        </w:rPr>
        <w:t xml:space="preserve">5.2.19. Проинформировать Банк об утрате Бизнес-карты либо использовании Бизнес-карты/реквизитов Бизнес-карты без </w:t>
      </w:r>
      <w:r>
        <w:t xml:space="preserve">добровольного</w:t>
      </w:r>
      <w:r>
        <w:rPr>
          <w:iCs/>
          <w:color w:val="000000"/>
        </w:rPr>
        <w:t xml:space="preserve"> согласия Держателя/Клиента в порядке, установленном пунктом </w:t>
      </w:r>
      <w:r>
        <w:rPr>
          <w:iCs/>
          <w:color w:val="000000"/>
        </w:rPr>
        <w:t xml:space="preserve">7.</w:t>
      </w:r>
      <w:r>
        <w:rPr>
          <w:iCs/>
          <w:color w:val="000000"/>
        </w:rPr>
        <w:t xml:space="preserve">8</w:t>
      </w:r>
      <w:r>
        <w:rPr>
          <w:iCs/>
          <w:color w:val="000000"/>
        </w:rPr>
        <w:t xml:space="preserve"> настоящих Условий. </w:t>
      </w:r>
      <w:r>
        <w:rPr>
          <w:iCs/>
          <w:color w:val="000000"/>
        </w:rPr>
      </w:r>
      <w:r>
        <w:rPr>
          <w:iCs/>
          <w:color w:val="000000"/>
        </w:rPr>
      </w:r>
    </w:p>
    <w:p>
      <w:pPr>
        <w:pStyle w:val="1655"/>
        <w:ind w:left="0" w:firstLine="709"/>
        <w:jc w:val="both"/>
        <w:spacing w:after="0"/>
        <w:tabs>
          <w:tab w:val="left" w:pos="-1701" w:leader="none"/>
          <w:tab w:val="left" w:pos="0" w:leader="none"/>
          <w:tab w:val="left" w:pos="1560" w:leader="none"/>
        </w:tabs>
        <w:rPr>
          <w:iCs/>
          <w:color w:val="000000"/>
        </w:rPr>
      </w:pPr>
      <w:r>
        <w:rPr>
          <w:iCs/>
        </w:rPr>
        <w:t xml:space="preserve">Одновременно с уведомлением о фактах, указанных в абзаце первом настоящего пункта Условий, сообщить (обеспечить сообщение Держателем)</w:t>
      </w:r>
      <w:r>
        <w:rPr>
          <w:iCs/>
        </w:rPr>
        <w:t xml:space="preserve"> Банку</w:t>
      </w:r>
      <w:r>
        <w:rPr>
          <w:iCs/>
        </w:rPr>
        <w:t xml:space="preserve"> о наличии </w:t>
      </w:r>
      <w:r>
        <w:rPr>
          <w:iCs/>
        </w:rPr>
        <w:t xml:space="preserve">сформированного(ых) Токена(ов)</w:t>
      </w:r>
      <w:r>
        <w:rPr>
          <w:iCs/>
        </w:rPr>
        <w:t xml:space="preserve"> </w:t>
      </w:r>
      <w:r>
        <w:rPr>
          <w:iCs/>
        </w:rPr>
        <w:t xml:space="preserve">Бизнес-карт</w:t>
      </w:r>
      <w:r>
        <w:rPr>
          <w:iCs/>
        </w:rPr>
        <w:t xml:space="preserve">ы</w:t>
      </w:r>
      <w:r>
        <w:rPr>
          <w:iCs/>
        </w:rPr>
        <w:t xml:space="preserve">.</w:t>
      </w:r>
      <w:r>
        <w:rPr>
          <w:iCs/>
          <w:color w:val="000000"/>
        </w:rPr>
        <w:t xml:space="preserve">5.2.20. В течение 3 (трех) рабочих дней, следующих за днем уведомления Банка </w:t>
      </w:r>
      <w:r>
        <w:rPr>
          <w:iCs/>
          <w:color w:val="000000"/>
        </w:rPr>
        <w:br/>
        <w:t xml:space="preserve">об утрате Бизнес-карты в соответствии с пунктом 7.5 настоящих Условий,</w:t>
      </w:r>
      <w:r>
        <w:rPr>
          <w:iCs/>
        </w:rPr>
        <w:t xml:space="preserve"> передать в Банк Заявление об утрате бизнес-карты АО «</w:t>
      </w:r>
      <w:r>
        <w:rPr>
          <w:iCs/>
        </w:rPr>
        <w:t xml:space="preserve">Россельхозбанк</w:t>
      </w:r>
      <w:r>
        <w:rPr>
          <w:iCs/>
        </w:rPr>
        <w:t xml:space="preserve">», либо Заявление о разблокировании бизнес-карты АО «</w:t>
      </w:r>
      <w:r>
        <w:rPr>
          <w:iCs/>
        </w:rPr>
        <w:t xml:space="preserve">Россельхозбанк</w:t>
      </w:r>
      <w:r>
        <w:rPr>
          <w:iCs/>
        </w:rPr>
        <w:t xml:space="preserve">», оформленное по типовой форме Банка.</w:t>
      </w:r>
      <w:r>
        <w:rPr>
          <w:iCs/>
        </w:rPr>
      </w:r>
      <w:r>
        <w:rPr>
          <w:iCs/>
          <w:color w:val="000000"/>
        </w:rPr>
      </w:r>
    </w:p>
    <w:p>
      <w:pPr>
        <w:pStyle w:val="1655"/>
        <w:ind w:left="0" w:firstLine="709"/>
        <w:jc w:val="both"/>
        <w:spacing w:after="0"/>
        <w:tabs>
          <w:tab w:val="left" w:pos="-1701" w:leader="none"/>
          <w:tab w:val="left" w:pos="0" w:leader="none"/>
          <w:tab w:val="left" w:pos="1560" w:leader="none"/>
        </w:tabs>
        <w:rPr>
          <w:iCs/>
        </w:rPr>
      </w:pPr>
      <w:r>
        <w:rPr>
          <w:iCs/>
        </w:rPr>
        <w:t xml:space="preserve">5.2.21. При обнаружении Бизнес-карты, ранее заявленной (в письменной форме) как утраченная, немедленно сообщить об этом в Банк и вернуть Бизнес-карту в течение 5 (пяти) следующих за датой сообщения рабочих дней.</w:t>
      </w:r>
      <w:r>
        <w:rPr>
          <w:iCs/>
        </w:rPr>
      </w:r>
      <w:r>
        <w:rPr>
          <w:iCs/>
        </w:rPr>
      </w:r>
    </w:p>
    <w:p>
      <w:pPr>
        <w:pStyle w:val="1655"/>
        <w:ind w:left="0" w:firstLine="709"/>
        <w:jc w:val="both"/>
        <w:spacing w:after="0"/>
        <w:tabs>
          <w:tab w:val="left" w:pos="-1701" w:leader="none"/>
          <w:tab w:val="left" w:pos="0" w:leader="none"/>
          <w:tab w:val="left" w:pos="1560" w:leader="none"/>
        </w:tabs>
      </w:pPr>
      <w:r>
        <w:t xml:space="preserve">5.2.22. В случае, если в отношении Клиента или Держателя Бизнес-карты в соответствии с Федеральным законом № 115-ФЗ приняты меры по замораживанию (блокированию) денежных средств или иного имущества, а также в </w:t>
      </w:r>
      <w:r>
        <w:rPr>
          <w:rStyle w:val="1677"/>
        </w:rPr>
        <w:t xml:space="preserve">случае применения в отношении Клиента мер в соответствии с пунктом 5 статьи 7.7 Федерального закона </w:t>
      </w:r>
      <w:r>
        <w:rPr>
          <w:rStyle w:val="1677"/>
        </w:rPr>
        <w:br/>
        <w:t xml:space="preserve">№ 115-ФЗ, </w:t>
      </w:r>
      <w:r>
        <w:t xml:space="preserve">незамедлительно сдать в Банк Бизнес-карты, выпущенные на имя Держателя.</w:t>
      </w:r>
      <w:r/>
    </w:p>
    <w:p>
      <w:pPr>
        <w:pStyle w:val="1655"/>
        <w:ind w:left="0" w:firstLine="709"/>
        <w:jc w:val="both"/>
        <w:spacing w:after="0"/>
        <w:tabs>
          <w:tab w:val="left" w:pos="-1701" w:leader="none"/>
          <w:tab w:val="left" w:pos="0" w:leader="none"/>
          <w:tab w:val="left" w:pos="1560" w:leader="none"/>
        </w:tabs>
      </w:pPr>
      <w:r>
        <w:rPr>
          <w:bCs/>
        </w:rPr>
        <w:t xml:space="preserve">5.2.23.</w:t>
      </w:r>
      <w:r>
        <w:t xml:space="preserve"> До приема на обслуживание предоставлять в Банк информацию о лицензиях, доменных именах, указателях страниц сайтов в сети «Интернет», с использованием которых клиентом оказываются услуги (при наличии).</w:t>
      </w:r>
      <w:r/>
    </w:p>
    <w:p>
      <w:pPr>
        <w:pStyle w:val="1655"/>
        <w:ind w:left="0" w:firstLine="709"/>
        <w:jc w:val="both"/>
        <w:spacing w:after="0"/>
        <w:tabs>
          <w:tab w:val="left" w:pos="-1701" w:leader="none"/>
          <w:tab w:val="left" w:pos="0" w:leader="none"/>
          <w:tab w:val="left" w:pos="1560" w:leader="none"/>
        </w:tabs>
      </w:pPr>
      <w:r>
        <w:t xml:space="preserve">5.2.24. Незамедлительно уведомлять Банк об изменении стату</w:t>
      </w:r>
      <w:r>
        <w:t xml:space="preserve">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w:t>
      </w:r>
      <w:r/>
    </w:p>
    <w:p>
      <w:pPr>
        <w:pStyle w:val="1655"/>
        <w:ind w:left="0" w:firstLine="709"/>
        <w:jc w:val="both"/>
        <w:spacing w:after="0"/>
        <w:tabs>
          <w:tab w:val="left" w:pos="-1701" w:leader="none"/>
          <w:tab w:val="left" w:pos="0" w:leader="none"/>
          <w:tab w:val="left" w:pos="1560" w:leader="none"/>
        </w:tabs>
      </w:pPr>
      <w:r>
        <w:t xml:space="preserve">5.2.25. Не осущ</w:t>
      </w:r>
      <w:r>
        <w:t xml:space="preserve">ествлять деятельность без полученной в установленном порядке лицензии, а также не осуществлять операции с денежными средствами с использованием сайта в сети «Интернет», в случае, если доменное имя/указатель страницы этого сайта содержится в Едином реестре </w:t>
      </w:r>
      <w:r>
        <w:t xml:space="preserve">доменных имен</w:t>
      </w:r>
      <w:r>
        <w:t xml:space="preserve"> запрещённых в Российской Федерации.</w:t>
      </w:r>
      <w:r/>
    </w:p>
    <w:p>
      <w:pPr>
        <w:pStyle w:val="1655"/>
        <w:ind w:left="0" w:firstLine="709"/>
        <w:jc w:val="both"/>
        <w:spacing w:after="0"/>
        <w:tabs>
          <w:tab w:val="left" w:pos="-1701" w:leader="none"/>
          <w:tab w:val="left" w:pos="0" w:leader="none"/>
          <w:tab w:val="left" w:pos="1560" w:leader="none"/>
        </w:tabs>
      </w:pPr>
      <w:r>
        <w:t xml:space="preserve">5.2.26. Предоставлять документы и сведения о </w:t>
      </w:r>
      <w:r>
        <w:t xml:space="preserve">бенефициарном</w:t>
      </w:r>
      <w:r>
        <w:t xml:space="preserve"> владельце, в том числе идентификационные сведения, предусмотренные подпунктом 1) пунктом 1 статьи 7 Федерального закона № 115-ФЗ.</w:t>
      </w:r>
      <w:r/>
    </w:p>
    <w:p>
      <w:pPr>
        <w:pStyle w:val="1655"/>
        <w:ind w:left="0" w:firstLine="709"/>
        <w:jc w:val="both"/>
        <w:spacing w:after="0"/>
        <w:tabs>
          <w:tab w:val="left" w:pos="-1701" w:leader="none"/>
          <w:tab w:val="left" w:pos="0" w:leader="none"/>
          <w:tab w:val="left" w:pos="1560" w:leader="none"/>
        </w:tabs>
      </w:pPr>
      <w:r>
        <w:t xml:space="preserve">5.2.27. По запросу Банка незамедлительно предоставлять в Банк сведения </w:t>
      </w:r>
      <w:r>
        <w:rPr>
          <w:bCs/>
        </w:rPr>
        <w:t xml:space="preserve">и/или документы об урегулировании корпоративного спора, а также актуальные документы, </w:t>
      </w:r>
      <w:r>
        <w:t xml:space="preserve">подтверждающие полномочия Уполномоченных лиц Клиента на распоряжение денежными средствами на Счете Бизнес-карты Клиента/документы об изменении Уполномоченных лиц Клиента.</w:t>
      </w:r>
      <w:r/>
    </w:p>
    <w:p>
      <w:pPr>
        <w:pStyle w:val="1655"/>
        <w:ind w:left="0" w:firstLine="709"/>
        <w:jc w:val="both"/>
        <w:spacing w:after="0"/>
        <w:tabs>
          <w:tab w:val="left" w:pos="-1701" w:leader="none"/>
          <w:tab w:val="left" w:pos="0" w:leader="none"/>
          <w:tab w:val="left" w:pos="1560" w:leader="none"/>
        </w:tabs>
      </w:pPr>
      <w:r>
        <w:t xml:space="preserve">5.2.2</w:t>
      </w:r>
      <w:r>
        <w:t xml:space="preserve">8</w:t>
      </w:r>
      <w:r>
        <w:t xml:space="preserve">.  По запросу Банка в обозначенные сроки предоставить все необходимые сведения и (или) подтверждающие документы, требуемые Банком в рамках исполне</w:t>
      </w:r>
      <w: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p>
    <w:p>
      <w:pPr>
        <w:pStyle w:val="1655"/>
        <w:numPr>
          <w:ilvl w:val="0"/>
          <w:numId w:val="6"/>
        </w:numPr>
        <w:ind w:left="0" w:firstLine="709"/>
        <w:spacing w:before="120" w:after="0"/>
        <w:tabs>
          <w:tab w:val="left" w:pos="-1701" w:leader="none"/>
          <w:tab w:val="left" w:pos="0" w:leader="none"/>
          <w:tab w:val="left" w:pos="1276" w:leader="none"/>
        </w:tabs>
        <w:rPr>
          <w:b/>
        </w:rPr>
      </w:pPr>
      <w:r>
        <w:rPr>
          <w:b/>
        </w:rPr>
        <w:t xml:space="preserve">Банк вправе:</w:t>
      </w:r>
      <w:r>
        <w:rPr>
          <w:b/>
        </w:rPr>
      </w:r>
      <w:r>
        <w:rPr>
          <w:b/>
        </w:rPr>
      </w:r>
    </w:p>
    <w:p>
      <w:pPr>
        <w:pStyle w:val="1655"/>
        <w:numPr>
          <w:ilvl w:val="0"/>
          <w:numId w:val="9"/>
        </w:numPr>
        <w:ind w:left="0" w:firstLine="709"/>
        <w:jc w:val="both"/>
        <w:spacing w:after="0"/>
        <w:tabs>
          <w:tab w:val="left" w:pos="-1701" w:leader="none"/>
          <w:tab w:val="left" w:pos="0" w:leader="none"/>
          <w:tab w:val="left" w:pos="1418" w:leader="none"/>
        </w:tabs>
        <w:rPr>
          <w:iCs/>
          <w:color w:val="000000"/>
        </w:rPr>
      </w:pPr>
      <w:r>
        <w:rPr>
          <w:iCs/>
        </w:rPr>
        <w:t xml:space="preserve">Проводить проверку сведений, указанных Клиентом в документах, </w:t>
      </w:r>
      <w:r>
        <w:rPr>
          <w:iCs/>
          <w:color w:val="000000"/>
        </w:rPr>
        <w:t xml:space="preserve">представленных в Банк с целью получения Бизнес-карт.</w:t>
      </w:r>
      <w:r>
        <w:rPr>
          <w:iCs/>
          <w:color w:val="000000"/>
        </w:rPr>
      </w:r>
      <w:r>
        <w:rPr>
          <w:iCs/>
          <w:color w:val="000000"/>
        </w:rPr>
      </w:r>
    </w:p>
    <w:p>
      <w:pPr>
        <w:pStyle w:val="1655"/>
        <w:numPr>
          <w:ilvl w:val="0"/>
          <w:numId w:val="9"/>
        </w:numPr>
        <w:ind w:left="0" w:firstLine="709"/>
        <w:jc w:val="both"/>
        <w:spacing w:after="0"/>
        <w:tabs>
          <w:tab w:val="left" w:pos="-1701" w:leader="none"/>
          <w:tab w:val="left" w:pos="0" w:leader="none"/>
          <w:tab w:val="left" w:pos="1418" w:leader="none"/>
        </w:tabs>
        <w:rPr>
          <w:iCs/>
          <w:color w:val="000000"/>
        </w:rPr>
      </w:pPr>
      <w:r>
        <w:rPr>
          <w:iCs/>
          <w:color w:val="000000"/>
        </w:rPr>
        <w:t xml:space="preserve">Отказать Клиенту в выпуске или замене, </w:t>
      </w:r>
      <w:r>
        <w:rPr>
          <w:iCs/>
          <w:color w:val="000000"/>
        </w:rPr>
        <w:t xml:space="preserve">возобновлении использования </w:t>
      </w:r>
      <w:r>
        <w:rPr>
          <w:iCs/>
          <w:color w:val="000000"/>
        </w:rPr>
        <w:t xml:space="preserve">Бизнес-карты в случаях, установленных Договором и законодательством Российской Федерации.</w:t>
      </w:r>
      <w:r>
        <w:rPr>
          <w:iCs/>
          <w:color w:val="000000"/>
        </w:rPr>
      </w:r>
      <w:r>
        <w:rPr>
          <w:iCs/>
          <w:color w:val="000000"/>
        </w:rPr>
      </w:r>
    </w:p>
    <w:p>
      <w:pPr>
        <w:pStyle w:val="1655"/>
        <w:numPr>
          <w:ilvl w:val="0"/>
          <w:numId w:val="9"/>
        </w:numPr>
        <w:ind w:left="0" w:firstLine="709"/>
        <w:jc w:val="both"/>
        <w:spacing w:after="0"/>
        <w:tabs>
          <w:tab w:val="left" w:pos="-1701" w:leader="none"/>
          <w:tab w:val="left" w:pos="0" w:leader="none"/>
          <w:tab w:val="left" w:pos="1418" w:leader="none"/>
        </w:tabs>
        <w:rPr>
          <w:iCs/>
        </w:rPr>
      </w:pPr>
      <w:r>
        <w:rPr>
          <w:iCs/>
          <w:color w:val="000000"/>
        </w:rPr>
        <w:t xml:space="preserve">Отказать</w:t>
      </w:r>
      <w:r>
        <w:rPr>
          <w:iCs/>
        </w:rPr>
        <w:t xml:space="preserve"> Клиенту в выпуске или </w:t>
      </w:r>
      <w:r>
        <w:rPr>
          <w:iCs/>
        </w:rPr>
        <w:t xml:space="preserve">перевыпуске</w:t>
      </w:r>
      <w:r>
        <w:rPr>
          <w:iCs/>
        </w:rPr>
        <w:t xml:space="preserve"> Бизнес-карты по усмотрению Банка, в том числе в случае отсутствия у Банка технической возможности выпуска Бизнес-карты.</w:t>
      </w:r>
      <w:r>
        <w:rPr>
          <w:iCs/>
        </w:rPr>
      </w:r>
      <w:r>
        <w:rPr>
          <w:iCs/>
        </w:rPr>
      </w:r>
    </w:p>
    <w:p>
      <w:pPr>
        <w:pStyle w:val="1655"/>
        <w:ind w:left="709"/>
        <w:jc w:val="both"/>
        <w:spacing w:after="0"/>
        <w:tabs>
          <w:tab w:val="left" w:pos="-1701" w:leader="none"/>
          <w:tab w:val="left" w:pos="0" w:leader="none"/>
          <w:tab w:val="left" w:pos="1418" w:leader="none"/>
        </w:tabs>
        <w:rPr>
          <w:iCs/>
        </w:rPr>
      </w:pPr>
      <w:r>
        <w:rPr>
          <w:iCs/>
        </w:rPr>
        <w:t xml:space="preserve">Отказать </w:t>
      </w:r>
      <w:r>
        <w:rPr>
          <w:iCs/>
        </w:rPr>
        <w:t xml:space="preserve">Клиенту (в лице Держателя) </w:t>
      </w:r>
      <w:r>
        <w:rPr>
          <w:iCs/>
        </w:rPr>
        <w:t xml:space="preserve">в </w:t>
      </w:r>
      <w:r>
        <w:rPr>
          <w:iCs/>
        </w:rPr>
        <w:t xml:space="preserve">формировании</w:t>
      </w:r>
      <w:r>
        <w:rPr>
          <w:iCs/>
        </w:rPr>
        <w:t xml:space="preserve"> </w:t>
      </w:r>
      <w:r>
        <w:rPr>
          <w:iCs/>
        </w:rPr>
        <w:t xml:space="preserve">Токена</w:t>
      </w:r>
      <w:r>
        <w:rPr>
          <w:iCs/>
        </w:rPr>
        <w:t xml:space="preserve"> Бизнес-карты</w:t>
      </w:r>
      <w:r>
        <w:rPr>
          <w:iCs/>
        </w:rPr>
        <w:t xml:space="preserve">, в том числе в</w:t>
      </w:r>
      <w:r>
        <w:rPr>
          <w:iCs/>
        </w:rPr>
        <w:t xml:space="preserve"> следующих</w:t>
      </w:r>
      <w:r>
        <w:rPr>
          <w:iCs/>
        </w:rPr>
        <w:t xml:space="preserve"> случаях</w:t>
      </w:r>
      <w:r>
        <w:rPr>
          <w:iCs/>
        </w:rPr>
        <w:t xml:space="preserve">, но не ограничиваясь ими</w:t>
      </w:r>
      <w:r>
        <w:rPr>
          <w:iCs/>
        </w:rPr>
        <w:t xml:space="preserve">:</w:t>
      </w:r>
      <w:r>
        <w:rPr>
          <w:iCs/>
          <w:color w:val="000000"/>
        </w:rPr>
        <w:t xml:space="preserve">- </w:t>
      </w:r>
      <w:r>
        <w:rPr>
          <w:iCs/>
        </w:rPr>
        <w:t xml:space="preserve">при отсутствии в Банке </w:t>
      </w:r>
      <w:r>
        <w:rPr>
          <w:iCs/>
        </w:rPr>
        <w:t xml:space="preserve">Зарегистрированного</w:t>
      </w:r>
      <w:r>
        <w:rPr>
          <w:iCs/>
        </w:rPr>
        <w:t xml:space="preserve"> номера мобильного телефона Держателя, </w:t>
      </w:r>
      <w:r>
        <w:rPr>
          <w:iCs/>
        </w:rPr>
        <w:t xml:space="preserve">на который</w:t>
      </w:r>
      <w:r>
        <w:rPr>
          <w:iCs/>
        </w:rPr>
        <w:t xml:space="preserve"> </w:t>
      </w:r>
      <w:r>
        <w:rPr>
          <w:iCs/>
        </w:rPr>
        <w:t xml:space="preserve">направляется Одноразовый пароль при создании</w:t>
      </w:r>
      <w:r>
        <w:rPr>
          <w:iCs/>
        </w:rPr>
        <w:t xml:space="preserve"> </w:t>
      </w:r>
      <w:r>
        <w:rPr>
          <w:iCs/>
        </w:rPr>
        <w:t xml:space="preserve">Токена</w:t>
      </w:r>
      <w:r>
        <w:rPr>
          <w:iCs/>
        </w:rPr>
        <w:t xml:space="preserve"> </w:t>
      </w:r>
      <w:r>
        <w:rPr>
          <w:iCs/>
        </w:rPr>
        <w:t xml:space="preserve">Бизнес-карты</w:t>
      </w:r>
      <w:r>
        <w:rPr>
          <w:iCs/>
        </w:rPr>
        <w:t xml:space="preserve">;</w:t>
      </w:r>
      <w:r>
        <w:rPr>
          <w:iCs/>
        </w:rPr>
      </w:r>
      <w:r>
        <w:rPr>
          <w:iCs/>
        </w:rPr>
      </w:r>
    </w:p>
    <w:p>
      <w:pPr>
        <w:pStyle w:val="1655"/>
        <w:numPr>
          <w:ilvl w:val="0"/>
          <w:numId w:val="9"/>
        </w:numPr>
        <w:ind w:left="0" w:firstLine="709"/>
        <w:jc w:val="both"/>
        <w:spacing w:after="0"/>
        <w:tabs>
          <w:tab w:val="left" w:pos="-1701" w:leader="none"/>
          <w:tab w:val="left" w:pos="0" w:leader="none"/>
          <w:tab w:val="left" w:pos="1418" w:leader="none"/>
        </w:tabs>
        <w:rPr>
          <w:iCs/>
          <w:color w:val="000000"/>
        </w:rPr>
      </w:pPr>
      <w:r>
        <w:rPr>
          <w:iCs/>
        </w:rPr>
        <w:t xml:space="preserve">- </w:t>
      </w:r>
      <w:r>
        <w:rPr>
          <w:iCs/>
        </w:rPr>
        <w:t xml:space="preserve">отсутствия у Банка технической возможности</w:t>
      </w:r>
      <w:r>
        <w:rPr>
          <w:iCs/>
        </w:rPr>
        <w:t xml:space="preserve"> обеспечить регистрацию Бизнес-карты в </w:t>
      </w:r>
      <w:r>
        <w:rPr>
          <w:rFonts w:ascii="Times New Roman" w:hAnsi="Times New Roman"/>
          <w:iCs/>
          <w:sz w:val="24"/>
          <w:szCs w:val="24"/>
        </w:rPr>
        <w:t xml:space="preserve">Мобильном</w:t>
      </w:r>
      <w:r>
        <w:rPr>
          <w:rFonts w:ascii="Times New Roman" w:hAnsi="Times New Roman"/>
          <w:iCs/>
          <w:sz w:val="24"/>
          <w:szCs w:val="24"/>
        </w:rPr>
        <w:t xml:space="preserve"> приложени</w:t>
      </w:r>
      <w:r>
        <w:rPr>
          <w:rFonts w:ascii="Times New Roman" w:hAnsi="Times New Roman"/>
          <w:iCs/>
          <w:sz w:val="24"/>
          <w:szCs w:val="24"/>
        </w:rPr>
        <w:t xml:space="preserve">и Mir Pay</w:t>
      </w:r>
      <w:r>
        <w:rPr>
          <w:iCs/>
        </w:rPr>
        <w:t xml:space="preserve"> и формирование</w:t>
      </w:r>
      <w:r>
        <w:rPr>
          <w:iCs/>
        </w:rPr>
        <w:t xml:space="preserve"> Токена Бизнес-карты</w:t>
      </w:r>
      <w:r>
        <w:rPr>
          <w:iCs/>
        </w:rPr>
        <w:t xml:space="preserve">.</w:t>
      </w:r>
      <w:r>
        <w:rPr>
          <w:iCs/>
          <w:color w:val="000000"/>
        </w:rPr>
        <w:t xml:space="preserve">Без дополнительного распоряжения Клиента на основании расче</w:t>
      </w:r>
      <w:r>
        <w:rPr>
          <w:iCs/>
          <w:color w:val="000000"/>
        </w:rPr>
        <w:t xml:space="preserve">тных документов (в том числе банковского ордера) списывать со Счета, а также иных счетов Клиента, открытых в Банке (в том числе в валюте, отличной от валюты Счета, на условиях пункта 3.14 настоящих Условий) суммы, указанные в пункте 3.15 настоящих Условий.</w:t>
      </w:r>
      <w:r>
        <w:rPr>
          <w:iCs/>
          <w:color w:val="000000"/>
        </w:rPr>
      </w:r>
      <w:r>
        <w:rPr>
          <w:iCs/>
        </w:rPr>
      </w:r>
    </w:p>
    <w:p>
      <w:pPr>
        <w:pStyle w:val="1655"/>
        <w:numPr>
          <w:ilvl w:val="0"/>
          <w:numId w:val="9"/>
        </w:numPr>
        <w:ind w:left="0" w:firstLine="709"/>
        <w:jc w:val="both"/>
        <w:spacing w:after="0"/>
        <w:tabs>
          <w:tab w:val="left" w:pos="-1701" w:leader="none"/>
          <w:tab w:val="left" w:pos="0" w:leader="none"/>
          <w:tab w:val="left" w:pos="1418" w:leader="none"/>
        </w:tabs>
        <w:rPr>
          <w:iCs/>
        </w:rPr>
      </w:pPr>
      <w:r>
        <w:rPr>
          <w:iCs/>
          <w:color w:val="000000"/>
        </w:rPr>
        <w:t xml:space="preserve">В одностороннем порядке вносить изменения и/или дополнения в настоящие</w:t>
      </w:r>
      <w:r>
        <w:rPr>
          <w:iCs/>
        </w:rPr>
        <w:t xml:space="preserve"> Условия (в том числе, утверждение Банком новой редакции Условий и и/или Памятки) и/или в Тарифный план «Корпоративный ПЛЮС», </w:t>
      </w:r>
      <w:r>
        <w:rPr>
          <w:rFonts w:cs="Tahoma"/>
        </w:rPr>
        <w:t xml:space="preserve">с предварительным уведомлением об этом </w:t>
      </w:r>
      <w:r>
        <w:rPr>
          <w:iCs/>
        </w:rPr>
        <w:t xml:space="preserve">Клиента за 5 (пять) рабочих дней до внесения соответствующих изменений в порядке, </w:t>
      </w:r>
      <w:r>
        <w:rPr>
          <w:iCs/>
          <w:color w:val="000000"/>
        </w:rPr>
        <w:t xml:space="preserve">предусмотренном пунктом 2.3 настоящих Условий. </w:t>
      </w:r>
      <w:r>
        <w:rPr>
          <w:rFonts w:cs="Tahoma"/>
          <w:color w:val="000000"/>
        </w:rPr>
        <w:t xml:space="preserve">Изменения, вносимые Банком, в том числе утвержденная Банком новая редакция Условий, вступают</w:t>
      </w:r>
      <w:r>
        <w:rPr>
          <w:rFonts w:cs="Tahoma"/>
        </w:rPr>
        <w:t xml:space="preserve"> в силу для всех Клиентов, присоединившихся к Услови</w:t>
      </w:r>
      <w:r>
        <w:rPr>
          <w:rFonts w:cs="Tahoma"/>
        </w:rPr>
        <w:t xml:space="preserve">ям, в том числе присоединившихся к Условиям ранее даты вступления изменений в силу,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iCs/>
        </w:rPr>
      </w:r>
      <w:r>
        <w:rPr>
          <w:iCs/>
        </w:rPr>
      </w:r>
    </w:p>
    <w:p>
      <w:pPr>
        <w:pStyle w:val="1655"/>
        <w:numPr>
          <w:ilvl w:val="0"/>
          <w:numId w:val="9"/>
        </w:numPr>
        <w:ind w:left="0" w:firstLine="709"/>
        <w:jc w:val="both"/>
        <w:spacing w:after="0"/>
        <w:tabs>
          <w:tab w:val="left" w:pos="-1701" w:leader="none"/>
          <w:tab w:val="left" w:pos="0" w:leader="none"/>
          <w:tab w:val="left" w:pos="1418" w:leader="none"/>
        </w:tabs>
        <w:rPr>
          <w:iCs/>
        </w:rPr>
      </w:pPr>
      <w:r>
        <w:rPr>
          <w:iCs/>
        </w:rPr>
        <w:t xml:space="preserve">Приостановить или прекратить действие всех выпущенных Бизнес-карт/Бизнес-карты Держателя в случае:</w:t>
      </w:r>
      <w:r>
        <w:rPr>
          <w:iCs/>
        </w:rPr>
      </w:r>
      <w:r>
        <w:rPr>
          <w:iCs/>
        </w:rPr>
      </w:r>
    </w:p>
    <w:p>
      <w:pPr>
        <w:pStyle w:val="1655"/>
        <w:numPr>
          <w:ilvl w:val="3"/>
          <w:numId w:val="22"/>
        </w:numPr>
        <w:ind w:left="0" w:firstLine="708"/>
        <w:jc w:val="both"/>
        <w:spacing w:after="0"/>
        <w:tabs>
          <w:tab w:val="left" w:pos="-1701" w:leader="none"/>
          <w:tab w:val="left" w:pos="1560" w:leader="none"/>
        </w:tabs>
        <w:rPr>
          <w:iCs/>
        </w:rPr>
      </w:pPr>
      <w:r>
        <w:rPr>
          <w:iCs/>
        </w:rPr>
        <w:t xml:space="preserve">Нарушения Клиентом/Держателем условий Договора. </w:t>
      </w:r>
      <w:r>
        <w:rPr>
          <w:iCs/>
        </w:rPr>
      </w:r>
      <w:r>
        <w:rPr>
          <w:iCs/>
        </w:rPr>
      </w:r>
    </w:p>
    <w:p>
      <w:pPr>
        <w:pStyle w:val="1655"/>
        <w:numPr>
          <w:ilvl w:val="3"/>
          <w:numId w:val="22"/>
        </w:numPr>
        <w:ind w:left="0" w:firstLine="708"/>
        <w:jc w:val="both"/>
        <w:spacing w:after="0"/>
        <w:tabs>
          <w:tab w:val="left" w:pos="-1701" w:leader="none"/>
          <w:tab w:val="left" w:pos="1560" w:leader="none"/>
        </w:tabs>
        <w:rPr>
          <w:iCs/>
        </w:rPr>
      </w:pPr>
      <w:r>
        <w:rPr>
          <w:iCs/>
        </w:rPr>
        <w:t xml:space="preserve">Подозрения на совершение незаконных или сомнительных операций </w:t>
      </w:r>
      <w:r>
        <w:rPr>
          <w:iCs/>
        </w:rPr>
        <w:br/>
        <w:t xml:space="preserve">с использованием Бизнес-карт.</w:t>
      </w:r>
      <w:r>
        <w:rPr>
          <w:iCs/>
        </w:rPr>
      </w:r>
      <w:r>
        <w:rPr>
          <w:iCs/>
        </w:rPr>
      </w:r>
    </w:p>
    <w:p>
      <w:pPr>
        <w:pStyle w:val="1655"/>
        <w:numPr>
          <w:ilvl w:val="3"/>
          <w:numId w:val="22"/>
        </w:numPr>
        <w:ind w:left="0" w:firstLine="708"/>
        <w:jc w:val="both"/>
        <w:spacing w:after="0"/>
        <w:tabs>
          <w:tab w:val="left" w:pos="-1701" w:leader="none"/>
          <w:tab w:val="left" w:pos="1560" w:leader="none"/>
        </w:tabs>
        <w:rPr>
          <w:iCs/>
        </w:rPr>
      </w:pPr>
      <w:r>
        <w:rPr>
          <w:iCs/>
        </w:rPr>
        <w:t xml:space="preserve">Письменного уведомления одной из Сторон о расторжении Договора.</w:t>
      </w:r>
      <w:r>
        <w:rPr>
          <w:iCs/>
        </w:rPr>
      </w:r>
      <w:r>
        <w:rPr>
          <w:iCs/>
        </w:rPr>
      </w:r>
    </w:p>
    <w:p>
      <w:pPr>
        <w:pStyle w:val="1655"/>
        <w:numPr>
          <w:ilvl w:val="3"/>
          <w:numId w:val="22"/>
        </w:numPr>
        <w:ind w:left="0" w:firstLine="708"/>
        <w:jc w:val="both"/>
        <w:spacing w:after="0"/>
        <w:tabs>
          <w:tab w:val="left" w:pos="-1701" w:leader="none"/>
          <w:tab w:val="left" w:pos="1560" w:leader="none"/>
        </w:tabs>
        <w:rPr>
          <w:iCs/>
        </w:rPr>
      </w:pPr>
      <w:r>
        <w:rPr>
          <w:iCs/>
        </w:rPr>
        <w:t xml:space="preserve">При отсутствии в Банке достоверных сведений о номере мобильного телефона Держателя, необходимого для направления уведомлений Держателям о совершенных с использованием Бизнес-карты операциях в соответствии с требованиями пункта 7.2 настоящих Условий.</w:t>
      </w:r>
      <w:r>
        <w:rPr>
          <w:iCs/>
        </w:rPr>
      </w:r>
      <w:r>
        <w:rPr>
          <w:iCs/>
        </w:rPr>
      </w:r>
    </w:p>
    <w:p>
      <w:pPr>
        <w:pStyle w:val="1655"/>
        <w:numPr>
          <w:ilvl w:val="3"/>
          <w:numId w:val="22"/>
        </w:numPr>
        <w:ind w:left="0" w:firstLine="708"/>
        <w:jc w:val="both"/>
        <w:spacing w:after="0"/>
        <w:tabs>
          <w:tab w:val="left" w:pos="-1701" w:leader="none"/>
          <w:tab w:val="left" w:pos="1560" w:leader="none"/>
        </w:tabs>
        <w:rPr>
          <w:iCs/>
          <w:color w:val="000000"/>
        </w:rPr>
      </w:pPr>
      <w:r>
        <w:rPr>
          <w:iCs/>
        </w:rPr>
        <w:t xml:space="preserve">В случае, если Клиентом не выполнена обязанность по предоставлению в Банк сведений и/или документов в соответствии с </w:t>
      </w:r>
      <w:r>
        <w:rPr>
          <w:iCs/>
          <w:color w:val="000000"/>
        </w:rPr>
        <w:t xml:space="preserve">пунктами 5.2.14 и 5.2.15 настоящих Условий.</w:t>
      </w:r>
      <w:r>
        <w:rPr>
          <w:iCs/>
          <w:color w:val="000000"/>
        </w:rPr>
      </w:r>
      <w:r>
        <w:rPr>
          <w:iCs/>
          <w:color w:val="000000"/>
        </w:rPr>
      </w:r>
    </w:p>
    <w:p>
      <w:pPr>
        <w:pStyle w:val="1655"/>
        <w:numPr>
          <w:ilvl w:val="0"/>
          <w:numId w:val="9"/>
        </w:numPr>
        <w:ind w:left="0" w:firstLine="709"/>
        <w:jc w:val="both"/>
        <w:spacing w:after="0"/>
        <w:tabs>
          <w:tab w:val="left" w:pos="-1701" w:leader="none"/>
          <w:tab w:val="left" w:pos="0" w:leader="none"/>
          <w:tab w:val="left" w:pos="1418" w:leader="none"/>
        </w:tabs>
        <w:rPr>
          <w:iCs/>
          <w:color w:val="000000"/>
        </w:rPr>
      </w:pPr>
      <w:r>
        <w:rPr>
          <w:iCs/>
          <w:color w:val="000000"/>
        </w:rPr>
        <w:t xml:space="preserve">Резервировать на Счете денежные средства в пределах авторизованных сумм для обеспечения оплаты документов по операциям, совершенным с использованием Бизнес-карты.</w:t>
      </w:r>
      <w:r>
        <w:rPr>
          <w:iCs/>
          <w:color w:val="000000"/>
        </w:rPr>
      </w:r>
      <w:r>
        <w:rPr>
          <w:iCs/>
          <w:color w:val="000000"/>
        </w:rPr>
      </w:r>
    </w:p>
    <w:p>
      <w:pPr>
        <w:pStyle w:val="1655"/>
        <w:numPr>
          <w:ilvl w:val="0"/>
          <w:numId w:val="9"/>
        </w:numPr>
        <w:ind w:left="0" w:firstLine="709"/>
        <w:jc w:val="both"/>
        <w:spacing w:after="0"/>
        <w:tabs>
          <w:tab w:val="left" w:pos="-1701" w:leader="none"/>
          <w:tab w:val="left" w:pos="0" w:leader="none"/>
          <w:tab w:val="left" w:pos="1418" w:leader="none"/>
        </w:tabs>
        <w:rPr>
          <w:iCs/>
        </w:rPr>
      </w:pPr>
      <w:r>
        <w:rPr>
          <w:iCs/>
          <w:color w:val="000000"/>
        </w:rPr>
        <w:t xml:space="preserve">Резервировать суммы кредитовых операций, поступающие на Счет от платежной системы, до выяснения правомерности данного зачисления</w:t>
      </w:r>
      <w:r>
        <w:rPr>
          <w:iCs/>
        </w:rPr>
        <w:t xml:space="preserve"> сроком до 60 (шестидесяти) календарных дней.</w:t>
      </w:r>
      <w:r>
        <w:rPr>
          <w:iCs/>
        </w:rPr>
      </w:r>
      <w:r>
        <w:rPr>
          <w:iCs/>
        </w:rPr>
      </w:r>
    </w:p>
    <w:p>
      <w:pPr>
        <w:pStyle w:val="1655"/>
        <w:numPr>
          <w:ilvl w:val="0"/>
          <w:numId w:val="9"/>
        </w:numPr>
        <w:ind w:left="0" w:firstLine="709"/>
        <w:jc w:val="both"/>
        <w:spacing w:after="0"/>
        <w:tabs>
          <w:tab w:val="left" w:pos="-1701" w:leader="none"/>
          <w:tab w:val="left" w:pos="0" w:leader="none"/>
          <w:tab w:val="left" w:pos="1418" w:leader="none"/>
        </w:tabs>
        <w:rPr>
          <w:iCs/>
        </w:rPr>
      </w:pPr>
      <w:r>
        <w:rPr>
          <w:iCs/>
        </w:rPr>
        <w:t xml:space="preserve">Отказать Клиенту в выпуске Бизнес-карты в случае не указания в </w:t>
      </w:r>
      <w:r>
        <w:rPr>
          <w:rFonts w:eastAsia="Calibri"/>
          <w:lang w:eastAsia="en-US"/>
        </w:rPr>
        <w:t xml:space="preserve">Заявлении </w:t>
      </w:r>
      <w:r>
        <w:rPr>
          <w:rFonts w:eastAsia="Calibri"/>
          <w:lang w:eastAsia="en-US"/>
        </w:rPr>
        <w:br/>
        <w:t xml:space="preserve">о присоединении к Единому сервисному договору/</w:t>
      </w:r>
      <w:r>
        <w:rPr>
          <w:iCs/>
        </w:rPr>
        <w:t xml:space="preserve">Заявлении на получение Бизнес-карты номера мобильного телефона Держателя для получения SMS-уведомлений и </w:t>
      </w:r>
      <w:r>
        <w:rPr>
          <w:bCs/>
          <w:iCs/>
        </w:rPr>
        <w:t xml:space="preserve">номера мобильного телефона Держателя для получения 3-</w:t>
      </w:r>
      <w:r>
        <w:rPr>
          <w:bCs/>
          <w:iCs/>
          <w:lang w:val="en-US"/>
        </w:rPr>
        <w:t xml:space="preserve">D</w:t>
      </w:r>
      <w:r>
        <w:rPr>
          <w:bCs/>
          <w:iCs/>
        </w:rPr>
        <w:t xml:space="preserve"> паролей</w:t>
      </w:r>
      <w:r>
        <w:rPr>
          <w:iCs/>
        </w:rPr>
        <w:t xml:space="preserve">. </w:t>
      </w:r>
      <w:r>
        <w:rPr>
          <w:iCs/>
        </w:rPr>
      </w:r>
      <w:r>
        <w:rPr>
          <w:iCs/>
        </w:rPr>
      </w:r>
    </w:p>
    <w:p>
      <w:pPr>
        <w:pStyle w:val="1655"/>
        <w:numPr>
          <w:ilvl w:val="0"/>
          <w:numId w:val="9"/>
        </w:numPr>
        <w:ind w:left="0" w:firstLine="709"/>
        <w:jc w:val="both"/>
        <w:spacing w:after="0"/>
        <w:tabs>
          <w:tab w:val="left" w:pos="-1701" w:leader="none"/>
          <w:tab w:val="left" w:pos="0" w:leader="none"/>
          <w:tab w:val="left" w:pos="1418" w:leader="none"/>
        </w:tabs>
        <w:rPr>
          <w:iCs/>
        </w:rPr>
      </w:pPr>
      <w:r>
        <w:rPr>
          <w:iCs/>
        </w:rPr>
        <w:t xml:space="preserve">Отказать Держателю в исполнении распоряжений на проведение операций </w:t>
      </w:r>
      <w:r>
        <w:rPr>
          <w:iCs/>
        </w:rPr>
        <w:br/>
        <w:t xml:space="preserve">по Счету в случае, если Клиентом не оплачена комиссия за обслуживание Бизнес-карты, если это не противоречит законодательству Российской Федерации.</w:t>
      </w:r>
      <w:r>
        <w:rPr>
          <w:iCs/>
        </w:rPr>
      </w:r>
      <w:r>
        <w:rPr>
          <w:iCs/>
        </w:rPr>
      </w:r>
    </w:p>
    <w:p>
      <w:pPr>
        <w:pStyle w:val="1655"/>
        <w:numPr>
          <w:ilvl w:val="0"/>
          <w:numId w:val="9"/>
        </w:numPr>
        <w:ind w:left="0" w:firstLine="709"/>
        <w:jc w:val="both"/>
        <w:spacing w:after="0"/>
        <w:tabs>
          <w:tab w:val="left" w:pos="-1701" w:leader="none"/>
          <w:tab w:val="left" w:pos="0" w:leader="none"/>
          <w:tab w:val="left" w:pos="1560" w:leader="none"/>
        </w:tabs>
        <w:rPr>
          <w:iCs/>
        </w:rPr>
      </w:pPr>
      <w:r>
        <w:rPr>
          <w:iCs/>
        </w:rPr>
        <w:t xml:space="preserve">Самостоятельно определять очередность списания комиссий за обслуживание Бизнес-карты в случае, когда к Счету выпущена более чем одна Бизнес-карта.</w:t>
      </w:r>
      <w:r>
        <w:rPr>
          <w:iCs/>
        </w:rPr>
      </w:r>
      <w:r>
        <w:rPr>
          <w:iCs/>
        </w:rPr>
      </w:r>
    </w:p>
    <w:p>
      <w:pPr>
        <w:pStyle w:val="1655"/>
        <w:numPr>
          <w:ilvl w:val="0"/>
          <w:numId w:val="9"/>
        </w:numPr>
        <w:ind w:left="0" w:firstLine="709"/>
        <w:jc w:val="both"/>
        <w:spacing w:after="0"/>
        <w:tabs>
          <w:tab w:val="left" w:pos="-1701" w:leader="none"/>
          <w:tab w:val="left" w:pos="0" w:leader="none"/>
          <w:tab w:val="left" w:pos="1560" w:leader="none"/>
        </w:tabs>
        <w:rPr>
          <w:iCs/>
        </w:rPr>
      </w:pPr>
      <w:r>
        <w:rPr>
          <w:iCs/>
        </w:rPr>
        <w:t xml:space="preserve">Отражать по Счету операции, опротестованные Держателем, в сумме, зачисленной/списанной международной платежной системой.</w:t>
      </w:r>
      <w:r>
        <w:rPr>
          <w:iCs/>
        </w:rPr>
      </w:r>
      <w:r>
        <w:rPr>
          <w:iCs/>
        </w:rPr>
      </w:r>
    </w:p>
    <w:p>
      <w:pPr>
        <w:pStyle w:val="1655"/>
        <w:numPr>
          <w:ilvl w:val="0"/>
          <w:numId w:val="9"/>
        </w:numPr>
        <w:ind w:left="0" w:firstLine="709"/>
        <w:jc w:val="both"/>
        <w:spacing w:after="0"/>
        <w:tabs>
          <w:tab w:val="left" w:pos="-1701" w:leader="none"/>
          <w:tab w:val="left" w:pos="0" w:leader="none"/>
          <w:tab w:val="left" w:pos="1560" w:leader="none"/>
        </w:tabs>
        <w:rPr>
          <w:iCs/>
        </w:rPr>
      </w:pPr>
      <w:r>
        <w:rPr>
          <w:iCs/>
        </w:rPr>
        <w:t xml:space="preserve">Вводить</w:t>
      </w:r>
      <w:r>
        <w:t xml:space="preserve"> ограничения на совершение операций, в том числе в виде максимально допустимых сумм по операциям за определенный(е) период(ы) времени, </w:t>
      </w:r>
      <w:r>
        <w:br/>
        <w:t xml:space="preserve">в соответствии с Тарифами (перечень указанных ограничений доводится Банком до сведения Клиента/Держателя путем размещения информации на </w:t>
      </w:r>
      <w:r>
        <w:t xml:space="preserve">web</w:t>
      </w:r>
      <w:r>
        <w:t xml:space="preserve">-сайте Банка в сети Интернет </w:t>
      </w:r>
      <w:r>
        <w:br/>
        <w:t xml:space="preserve">по адресу: </w:t>
      </w:r>
      <w:hyperlink r:id="rId15" w:tooltip="http://www.rshb.ru" w:history="1">
        <w:r>
          <w:t xml:space="preserve">www.rshb.ru</w:t>
        </w:r>
      </w:hyperlink>
      <w:r>
        <w:t xml:space="preserve">), </w:t>
      </w:r>
      <w:r>
        <w:rPr>
          <w:bCs/>
          <w:color w:val="000000"/>
        </w:rPr>
        <w:t xml:space="preserve">и/или путем изменения действующего статуса Бизнес-карты </w:t>
      </w:r>
      <w:r>
        <w:rPr>
          <w:bCs/>
          <w:color w:val="000000"/>
        </w:rPr>
        <w:br/>
        <w:t xml:space="preserve">на ограниченно действующий при отсутствии в Банке достоверных сведений о номере мобильного телефона Клиента/Держателя, необходимого для направления </w:t>
      </w:r>
      <w:r>
        <w:rPr>
          <w:bCs/>
          <w:color w:val="000000"/>
        </w:rPr>
        <w:br/>
        <w:t xml:space="preserve">SMS-уведомлений,</w:t>
      </w:r>
      <w:r>
        <w:t xml:space="preserve"> наличии сведений о компрометации реквизитов Бизнес-карты и/или ПИН, и/или при подозрении на использование Бизнес-карты третьим лицом без добровольного согласия Держателя.</w:t>
      </w:r>
      <w:r>
        <w:rPr>
          <w:iCs/>
        </w:rPr>
      </w:r>
      <w:r>
        <w:rPr>
          <w:iCs/>
        </w:rPr>
      </w:r>
    </w:p>
    <w:p>
      <w:pPr>
        <w:pStyle w:val="1655"/>
        <w:numPr>
          <w:ilvl w:val="0"/>
          <w:numId w:val="9"/>
        </w:numPr>
        <w:ind w:left="0" w:firstLine="709"/>
        <w:jc w:val="both"/>
        <w:spacing w:after="0"/>
        <w:tabs>
          <w:tab w:val="left" w:pos="-1701" w:leader="none"/>
          <w:tab w:val="left" w:pos="0" w:leader="none"/>
          <w:tab w:val="left" w:pos="1560" w:leader="none"/>
        </w:tabs>
        <w:rPr>
          <w:bCs/>
        </w:rPr>
      </w:pPr>
      <w:r>
        <w:t xml:space="preserve">Приостановить </w:t>
      </w:r>
      <w:r>
        <w:t xml:space="preserve">использование </w:t>
      </w:r>
      <w:r>
        <w:t xml:space="preserve">Бизнес-карты:</w:t>
      </w:r>
      <w:r>
        <w:rPr>
          <w:bCs/>
        </w:rPr>
      </w:r>
      <w:r>
        <w:rPr>
          <w:bCs/>
        </w:rPr>
      </w:r>
    </w:p>
    <w:p>
      <w:pPr>
        <w:ind w:firstLine="720"/>
        <w:jc w:val="both"/>
        <w:rPr>
          <w:bCs/>
          <w:color w:val="000000" w:themeColor="text1"/>
        </w:rPr>
      </w:pPr>
      <w:r>
        <w:t xml:space="preserve">5.3.14.1. При наличии сведений о компрометации реквизитов Бизнес-карты и/или ПИН, и/или при подозрении на использование Бизнес-карты третьим лицом, включая, но не ограничиваясь, в следующих случаях</w:t>
      </w:r>
      <w:r>
        <w:rPr>
          <w:color w:val="000000" w:themeColor="text1"/>
        </w:rPr>
        <w:t xml:space="preserve">:</w:t>
      </w:r>
      <w:r>
        <w:rPr>
          <w:bCs/>
          <w:color w:val="000000" w:themeColor="text1"/>
        </w:rPr>
      </w:r>
      <w:r>
        <w:rPr>
          <w:bCs/>
          <w:color w:val="000000" w:themeColor="text1"/>
        </w:rPr>
      </w:r>
    </w:p>
    <w:p>
      <w:pPr>
        <w:ind w:firstLine="709"/>
        <w:jc w:val="both"/>
        <w:shd w:val="clear" w:color="auto" w:fill="ffffff"/>
        <w:tabs>
          <w:tab w:val="left" w:pos="1134" w:leader="none"/>
        </w:tabs>
      </w:pPr>
      <w:r>
        <w:rPr>
          <w:bCs/>
        </w:rPr>
        <w:t xml:space="preserve">-</w:t>
      </w:r>
      <w:r>
        <w:rPr>
          <w:bCs/>
        </w:rPr>
        <w:tab/>
        <w:t xml:space="preserve">при проведении контроля авторизации по Бизнес-карте или транзакции по счету Бизнес-карты выявлены признаки </w:t>
      </w:r>
      <w:r>
        <w:t xml:space="preserve">осуществления ПДСБДСК</w:t>
      </w:r>
      <w:r>
        <w:rPr>
          <w:bCs/>
        </w:rPr>
        <w:t xml:space="preserve">;</w:t>
      </w:r>
      <w:r/>
    </w:p>
    <w:p>
      <w:pPr>
        <w:ind w:firstLine="709"/>
        <w:jc w:val="both"/>
        <w:shd w:val="clear" w:color="auto" w:fill="ffffff"/>
        <w:tabs>
          <w:tab w:val="left" w:pos="1134" w:leader="none"/>
        </w:tabs>
        <w:rPr>
          <w:bCs/>
        </w:rPr>
      </w:pPr>
      <w:r>
        <w:rPr>
          <w:bCs/>
        </w:rPr>
        <w:t xml:space="preserve">-</w:t>
      </w:r>
      <w:r>
        <w:rPr>
          <w:bCs/>
        </w:rPr>
        <w:tab/>
        <w:t xml:space="preserve">у Банка имеются основания предполагать компрометацию реквизитов Бизнес-карты;</w:t>
      </w:r>
      <w:r>
        <w:rPr>
          <w:bCs/>
        </w:rPr>
      </w:r>
      <w:r>
        <w:rPr>
          <w:bCs/>
        </w:rPr>
      </w:r>
    </w:p>
    <w:p>
      <w:pPr>
        <w:ind w:firstLine="709"/>
        <w:jc w:val="both"/>
        <w:tabs>
          <w:tab w:val="left" w:pos="1080" w:leader="none"/>
          <w:tab w:val="left" w:pos="1134" w:leader="none"/>
        </w:tabs>
      </w:pPr>
      <w:r>
        <w:t xml:space="preserve">-</w:t>
      </w:r>
      <w:r>
        <w:tab/>
        <w:t xml:space="preserve">выявление Банком признаков использования Бизнес-карты и/или реквизитов Бизнес-карты третьим лицом для проведения/попыток осуществления ПДСБДСК;</w:t>
      </w:r>
      <w:r/>
    </w:p>
    <w:p>
      <w:pPr>
        <w:ind w:firstLine="709"/>
        <w:jc w:val="both"/>
        <w:tabs>
          <w:tab w:val="left" w:pos="1080" w:leader="none"/>
          <w:tab w:val="left" w:pos="1134" w:leader="none"/>
        </w:tabs>
      </w:pPr>
      <w:r>
        <w:t xml:space="preserve">-</w:t>
      </w:r>
      <w:r>
        <w:tab/>
        <w:t xml:space="preserve">выявление факта смены </w:t>
      </w:r>
      <w:r>
        <w:rPr>
          <w:lang w:val="en-US"/>
        </w:rPr>
        <w:t xml:space="preserve">SIM</w:t>
      </w:r>
      <w:r>
        <w:t xml:space="preserve">-карты номера для 3-</w:t>
      </w:r>
      <w:r>
        <w:rPr>
          <w:lang w:val="en-US"/>
        </w:rPr>
        <w:t xml:space="preserve">D</w:t>
      </w:r>
      <w:r>
        <w:t xml:space="preserve"> паролей, не подтвержденного Держателем; </w:t>
      </w:r>
      <w:r/>
    </w:p>
    <w:p>
      <w:pPr>
        <w:ind w:firstLine="709"/>
        <w:jc w:val="both"/>
        <w:tabs>
          <w:tab w:val="left" w:pos="1080" w:leader="none"/>
          <w:tab w:val="left" w:pos="1134" w:leader="none"/>
        </w:tabs>
      </w:pPr>
      <w:r>
        <w:t xml:space="preserve">-</w:t>
      </w:r>
      <w:r>
        <w:tab/>
        <w:t xml:space="preserve">выявление факта принадлежности номера для 3-</w:t>
      </w:r>
      <w:r>
        <w:rPr>
          <w:lang w:val="en-US"/>
        </w:rPr>
        <w:t xml:space="preserve">D</w:t>
      </w:r>
      <w:r>
        <w:t xml:space="preserve"> паролей третьему лицу, завладения третьим лицом мобильным телефоном Держателя или иного отчуждения номера для 3-</w:t>
      </w:r>
      <w:r>
        <w:rPr>
          <w:lang w:val="en-US"/>
        </w:rPr>
        <w:t xml:space="preserve">D</w:t>
      </w:r>
      <w:r>
        <w:t xml:space="preserve"> паролей и/или мобильного телефона;</w:t>
      </w:r>
      <w:r/>
    </w:p>
    <w:p>
      <w:pPr>
        <w:ind w:firstLine="709"/>
        <w:jc w:val="both"/>
        <w:shd w:val="clear" w:color="auto" w:fill="ffffff"/>
        <w:tabs>
          <w:tab w:val="left" w:pos="1134" w:leader="none"/>
        </w:tabs>
        <w:rPr>
          <w:bCs/>
        </w:rPr>
      </w:pPr>
      <w:r>
        <w:rPr>
          <w:bCs/>
        </w:rPr>
        <w:t xml:space="preserve">-</w:t>
      </w:r>
      <w:r>
        <w:rPr>
          <w:bCs/>
        </w:rPr>
        <w:tab/>
        <w:t xml:space="preserve">устный отказ Клиента/Держателя от подтверждения авторства авторизации </w:t>
      </w:r>
      <w:r>
        <w:rPr>
          <w:bCs/>
        </w:rPr>
        <w:br/>
        <w:t xml:space="preserve">по Бизнес-карте или транзакции по счету в ответ на запрос Банка;</w:t>
      </w:r>
      <w:r>
        <w:rPr>
          <w:bCs/>
        </w:rPr>
      </w:r>
      <w:r>
        <w:rPr>
          <w:bCs/>
        </w:rPr>
      </w:r>
    </w:p>
    <w:p>
      <w:pPr>
        <w:ind w:firstLine="709"/>
        <w:jc w:val="both"/>
        <w:tabs>
          <w:tab w:val="left" w:pos="1134" w:leader="none"/>
        </w:tabs>
        <w:rPr>
          <w:color w:val="ff0000"/>
          <w:highlight w:val="none"/>
        </w:rPr>
      </w:pPr>
      <w:r>
        <w:t xml:space="preserve">-</w:t>
      </w:r>
      <w:r>
        <w:tab/>
        <w:t xml:space="preserve">получение из Банка России, платежной системы и/или иных источников информации о компрометации реквизитов Бизнес-карты и/или ПИН.</w:t>
      </w:r>
      <w:r>
        <w:rPr>
          <w:color w:val="ff0000"/>
        </w:rPr>
        <w:t xml:space="preserve"> </w:t>
      </w:r>
      <w:r>
        <w:rPr>
          <w:color w:val="ff0000"/>
          <w:highlight w:val="none"/>
        </w:rPr>
      </w:r>
      <w:r>
        <w:rPr>
          <w:color w:val="ff0000"/>
          <w:highlight w:val="none"/>
        </w:rPr>
      </w:r>
    </w:p>
    <w:p>
      <w:pPr>
        <w:ind w:firstLine="709"/>
        <w:jc w:val="both"/>
        <w:tabs>
          <w:tab w:val="left" w:pos="1134" w:leader="none"/>
        </w:tabs>
        <w:rPr>
          <w:color w:val="ff0000"/>
        </w:rPr>
      </w:pPr>
      <w:r>
        <w:rPr>
          <w:color w:val="ff0000"/>
          <w:highlight w:val="none"/>
        </w:rPr>
        <w:t xml:space="preserve">В случае приостановления использования Би</w:t>
      </w:r>
      <w:r>
        <w:rPr>
          <w:color w:val="ff0000"/>
          <w:highlight w:val="none"/>
        </w:rPr>
        <w:t xml:space="preserve">знес-карты, при получении от Банка Р</w:t>
      </w:r>
      <w:r>
        <w:rPr>
          <w:color w:val="ff0000"/>
          <w:highlight w:val="none"/>
        </w:rPr>
        <w:t xml:space="preserve">оссии информации, содержащейся в базе данных о случаях и попытках осуществления ПДСБДСК в соответствии с пунктами 5.1.12, 5.3.14.2 настоящих Условий, а также в иных случаях по своему усмотрению принять меры по удалению (деактивации) Токена Бизнес-карты из </w:t>
      </w:r>
      <w:r>
        <w:rPr>
          <w:rFonts w:ascii="Times New Roman" w:hAnsi="Times New Roman"/>
          <w:iCs/>
          <w:sz w:val="24"/>
          <w:szCs w:val="24"/>
        </w:rPr>
        <w:t xml:space="preserve">Мобильного</w:t>
      </w:r>
      <w:r>
        <w:rPr>
          <w:rFonts w:ascii="Times New Roman" w:hAnsi="Times New Roman"/>
          <w:iCs/>
          <w:sz w:val="24"/>
          <w:szCs w:val="24"/>
        </w:rPr>
        <w:t xml:space="preserve"> приложения</w:t>
      </w:r>
      <w:r>
        <w:rPr>
          <w:rFonts w:ascii="Times New Roman" w:hAnsi="Times New Roman"/>
          <w:iCs/>
          <w:sz w:val="24"/>
          <w:szCs w:val="24"/>
        </w:rPr>
        <w:t xml:space="preserve"> Mir Pay</w:t>
      </w:r>
      <w:r>
        <w:rPr>
          <w:color w:val="ff0000"/>
          <w:highlight w:val="none"/>
        </w:rPr>
        <w:t xml:space="preserve">.</w:t>
      </w:r>
      <w:r>
        <w:t xml:space="preserve">Для возобновления </w:t>
      </w:r>
      <w:r>
        <w:t xml:space="preserve">использования </w:t>
      </w:r>
      <w:r>
        <w:t xml:space="preserve">Бизнес-карты в случае приостановления ее </w:t>
      </w:r>
      <w:r>
        <w:t xml:space="preserve">использования </w:t>
      </w:r>
      <w:r>
        <w:t xml:space="preserve">Банком и при отсутствии иных установленных законодательством Российской Федерации или настоящими Условиями оснований для приостановления </w:t>
      </w:r>
      <w:r>
        <w:t xml:space="preserve">использования </w:t>
      </w:r>
      <w:r>
        <w:t xml:space="preserve">Бизнес-карты Держателю необходимо лично обратиться в Банк или для всех случаев (кроме приостановления </w:t>
      </w:r>
      <w:r>
        <w:t xml:space="preserve">использования </w:t>
      </w:r>
      <w:r>
        <w:t xml:space="preserve">Бизнес-карты в случае устного отказа Держателя от подтверждения авторства авторизации по Бизнес-карте или транзакции по счету в ответ на запрос Банка) можно </w:t>
      </w:r>
      <w:r>
        <w:rPr>
          <w:bCs/>
        </w:rPr>
        <w:t xml:space="preserve">обратиться в Службу поддержки Банка, или </w:t>
      </w:r>
      <w:r>
        <w:t xml:space="preserve">уведомить в устной форме работника Банка, позвонившего </w:t>
      </w:r>
      <w:r>
        <w:rPr>
          <w:bCs/>
        </w:rPr>
        <w:t xml:space="preserve">Держателю </w:t>
      </w:r>
      <w:r>
        <w:t xml:space="preserve">для подтверждения операции по Бизнес-карте в соответствии с пунктом 5.1.15 настоящих Условий, или для информирования о получении сведений о компрометации реквизитов Бизнес-карты и/или ПИН.</w:t>
      </w:r>
      <w:r/>
      <w:r>
        <w:rPr>
          <w:color w:val="ff0000"/>
        </w:rPr>
      </w:r>
    </w:p>
    <w:p>
      <w:pPr>
        <w:ind w:firstLine="720"/>
        <w:jc w:val="both"/>
        <w:rPr>
          <w:highlight w:val="yellow"/>
        </w:rPr>
      </w:pPr>
      <w:r>
        <w:t xml:space="preserve">5.3.14.2. В случае получения информации, содержащейся в Базе данных о случаях и попытках осуществления ПДСБДСК, предоставляемой Банком России</w:t>
      </w:r>
      <w:r>
        <w:rPr>
          <w:rStyle w:val="1679"/>
        </w:rPr>
        <w:footnoteReference w:id="33"/>
      </w:r>
      <w:r>
        <w:t xml:space="preserve">, на период нахождения сведений, относящихся к Клиенту</w:t>
      </w:r>
      <w:r>
        <w:t xml:space="preserve">/Держателю</w:t>
      </w:r>
      <w:r>
        <w:t xml:space="preserve"> и (или) его Бизнес-карте, в Базе данных о случаях и попытках осуществления ПДСБДСК,</w:t>
      </w:r>
      <w:r>
        <w:t xml:space="preserve"> </w:t>
      </w:r>
      <w:r>
        <w:t xml:space="preserve">и если отсутствуют сведения федерального органа исполнительной власти в сфере внутренних дел</w:t>
      </w:r>
      <w:r>
        <w:t xml:space="preserve"> о </w:t>
      </w:r>
      <w:r>
        <w:t xml:space="preserve">совершенных противоправных действиях</w:t>
      </w:r>
      <w:r>
        <w:t xml:space="preserve">,</w:t>
      </w:r>
      <w:r>
        <w:t xml:space="preserve"> </w:t>
      </w:r>
      <w:r>
        <w:t xml:space="preserve">получаемые в соответствии с частью 8 статьи 27  </w:t>
      </w:r>
      <w:r>
        <w:t xml:space="preserve">Федерального закона от 27.06.2011 №</w:t>
      </w:r>
      <w:r>
        <w:t xml:space="preserve"> </w:t>
      </w:r>
      <w:r>
        <w:t xml:space="preserve">161-ФЗ «О национальной платежной системе»,</w:t>
      </w:r>
      <w:r>
        <w:t xml:space="preserve"> </w:t>
      </w:r>
      <w:r>
        <w:t xml:space="preserve">о </w:t>
      </w:r>
      <w:r>
        <w:t xml:space="preserve">чем Банк незамедлительно уведомляет Держателя путем </w:t>
      </w:r>
      <w:r>
        <w:rPr>
          <w:lang w:val="en-US"/>
        </w:rPr>
        <w:t xml:space="preserve">SMS</w:t>
      </w:r>
      <w:r>
        <w:t xml:space="preserve">-информирования </w:t>
      </w:r>
      <w:r>
        <w:t xml:space="preserve">а его</w:t>
      </w:r>
      <w:r>
        <w:t xml:space="preserve"> верифицированный</w:t>
      </w:r>
      <w:r>
        <w:t xml:space="preserve"> номер</w:t>
      </w:r>
      <w:r>
        <w:t xml:space="preserve"> мобильного</w:t>
      </w:r>
      <w:r>
        <w:t xml:space="preserve"> телефона</w:t>
      </w:r>
      <w:r>
        <w:t xml:space="preserve">.</w:t>
      </w:r>
      <w:r>
        <w:rPr>
          <w:highlight w:val="yellow"/>
        </w:rPr>
      </w:r>
      <w:r>
        <w:rPr>
          <w:highlight w:val="yellow"/>
        </w:rPr>
      </w:r>
    </w:p>
    <w:p>
      <w:pPr>
        <w:pStyle w:val="1655"/>
        <w:numPr>
          <w:ilvl w:val="0"/>
          <w:numId w:val="9"/>
        </w:numPr>
        <w:ind w:left="0" w:firstLine="709"/>
        <w:jc w:val="both"/>
        <w:spacing w:after="0"/>
        <w:tabs>
          <w:tab w:val="left" w:pos="-1701" w:leader="none"/>
          <w:tab w:val="left" w:pos="0" w:leader="none"/>
          <w:tab w:val="left" w:pos="1560" w:leader="none"/>
        </w:tabs>
        <w:rPr>
          <w:iCs/>
        </w:rPr>
      </w:pPr>
      <w:r>
        <w:t xml:space="preserve">В случае </w:t>
      </w:r>
      <w:r>
        <w:rPr>
          <w:iCs/>
        </w:rPr>
        <w:t xml:space="preserve">прекращения</w:t>
      </w:r>
      <w:r>
        <w:t xml:space="preserve"> </w:t>
      </w:r>
      <w:r>
        <w:t xml:space="preserve">использования </w:t>
      </w:r>
      <w:r>
        <w:t xml:space="preserve">Бизнес-карты по инициативе Банка Клиенту необходимо обратиться в подразделение обслуживания Счета для ее </w:t>
      </w:r>
      <w:r>
        <w:t xml:space="preserve">перевыпуска</w:t>
      </w:r>
      <w:r>
        <w:t xml:space="preserve">.</w:t>
      </w:r>
      <w:r>
        <w:rPr>
          <w:iCs/>
        </w:rPr>
      </w:r>
      <w:r>
        <w:rPr>
          <w:iCs/>
        </w:rPr>
      </w:r>
    </w:p>
    <w:p>
      <w:pPr>
        <w:pStyle w:val="1655"/>
        <w:numPr>
          <w:ilvl w:val="0"/>
          <w:numId w:val="9"/>
        </w:numPr>
        <w:ind w:left="0" w:firstLine="709"/>
        <w:jc w:val="both"/>
        <w:spacing w:after="0"/>
        <w:tabs>
          <w:tab w:val="left" w:pos="-1701" w:leader="none"/>
          <w:tab w:val="left" w:pos="0" w:leader="none"/>
          <w:tab w:val="left" w:pos="1560" w:leader="none"/>
        </w:tabs>
        <w:rPr>
          <w:iCs/>
        </w:rPr>
      </w:pPr>
      <w:r>
        <w:t xml:space="preserve">Требовать</w:t>
      </w:r>
      <w:r>
        <w:rPr>
          <w:iCs/>
        </w:rPr>
        <w:t xml:space="preserve"> предоставления Клиентом необходимых документов для исполнения Банком требований законодательства Российской Федерации, в том числе валютного законодательства Российской Федерации</w:t>
      </w:r>
      <w:r>
        <w:rPr>
          <w:rStyle w:val="1650"/>
          <w:iCs/>
        </w:rPr>
        <w:footnoteReference w:id="34"/>
      </w:r>
      <w:r>
        <w:rPr>
          <w:iCs/>
        </w:rPr>
        <w:t xml:space="preserve">,</w:t>
      </w:r>
      <w:r>
        <w:rPr>
          <w:iCs/>
          <w:vertAlign w:val="superscript"/>
        </w:rPr>
        <w:t xml:space="preserve"> </w:t>
      </w:r>
      <w:r>
        <w:rPr>
          <w:iCs/>
        </w:rPr>
        <w:t xml:space="preserve">а также Федерального закона </w:t>
      </w:r>
      <w:r>
        <w:rPr>
          <w:iCs/>
        </w:rPr>
        <w:br/>
        <w:t xml:space="preserve">№ 115-ФЗ (информацию о Клиенте, Держателях, Представителях Клиента, выгодоприобретателях и </w:t>
      </w:r>
      <w:r>
        <w:rPr>
          <w:iCs/>
        </w:rPr>
        <w:t xml:space="preserve">бенефициарных</w:t>
      </w:r>
      <w:r>
        <w:rPr>
          <w:iCs/>
        </w:rPr>
        <w:t xml:space="preserve"> владельцах Клиента, </w:t>
      </w:r>
      <w:r>
        <w:t xml:space="preserve">составе акционеров (участников) юридического лица, владеющих не менее чем пятью процентами акций (долей) юридического лица, </w:t>
      </w:r>
      <w:r>
        <w:rPr>
          <w:iCs/>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iCs/>
        </w:rPr>
      </w:r>
      <w:r>
        <w:rPr>
          <w:iCs/>
        </w:rPr>
      </w:r>
    </w:p>
    <w:p>
      <w:pPr>
        <w:pStyle w:val="1655"/>
        <w:numPr>
          <w:ilvl w:val="0"/>
          <w:numId w:val="9"/>
        </w:numPr>
        <w:ind w:left="0" w:firstLine="709"/>
        <w:jc w:val="both"/>
        <w:spacing w:after="0"/>
        <w:tabs>
          <w:tab w:val="left" w:pos="-1701" w:leader="none"/>
          <w:tab w:val="left" w:pos="0" w:leader="none"/>
          <w:tab w:val="left" w:pos="1560" w:leader="none"/>
        </w:tabs>
        <w:rPr>
          <w:iCs/>
        </w:rPr>
      </w:pPr>
      <w:r>
        <w:t xml:space="preserve">Отказывать Клиенту в совершении операции/обслуживании по Счету с использованием Бизнес-карты/ее реквизитов в случае:</w:t>
      </w:r>
      <w:r>
        <w:rPr>
          <w:iCs/>
        </w:rPr>
      </w:r>
      <w:r>
        <w:rPr>
          <w:iCs/>
        </w:rPr>
      </w:r>
    </w:p>
    <w:p>
      <w:pPr>
        <w:pStyle w:val="1655"/>
        <w:ind w:left="0" w:right="-2" w:firstLine="709"/>
        <w:jc w:val="both"/>
        <w:spacing w:after="0"/>
        <w:tabs>
          <w:tab w:val="left" w:pos="-1701" w:leader="none"/>
          <w:tab w:val="left" w:pos="0" w:leader="none"/>
          <w:tab w:val="left" w:pos="1134" w:leader="none"/>
          <w:tab w:val="left" w:pos="1560" w:leader="none"/>
        </w:tabs>
      </w:pPr>
      <w:r>
        <w:t xml:space="preserve">-</w:t>
      </w:r>
      <w:r>
        <w:tab/>
        <w:t xml:space="preserve">если в сроки, установленные Банком, Клиентом не представлены в целях исполнения требований Федерального закона № 115-ФЗ необходимые сведения/документы в соответствии </w:t>
      </w:r>
      <w:r>
        <w:rPr>
          <w:color w:val="000000"/>
        </w:rPr>
        <w:t xml:space="preserve">с пунктами 5.2.14 и 5.2.15 </w:t>
      </w:r>
      <w:r>
        <w:t xml:space="preserve">настоящих Условий:</w:t>
      </w:r>
      <w:r/>
    </w:p>
    <w:p>
      <w:pPr>
        <w:pStyle w:val="1655"/>
        <w:numPr>
          <w:ilvl w:val="0"/>
          <w:numId w:val="14"/>
        </w:numPr>
        <w:ind w:left="0" w:right="-2" w:firstLine="709"/>
        <w:jc w:val="both"/>
        <w:spacing w:after="0"/>
        <w:tabs>
          <w:tab w:val="left" w:pos="-1701" w:leader="none"/>
          <w:tab w:val="left" w:pos="0" w:leader="none"/>
          <w:tab w:val="left" w:pos="1134" w:leader="none"/>
          <w:tab w:val="left" w:pos="1560" w:leader="none"/>
        </w:tabs>
      </w:pPr>
      <w:r>
        <w:t xml:space="preserve">по запросу Банка; </w:t>
      </w:r>
      <w:r/>
    </w:p>
    <w:p>
      <w:pPr>
        <w:pStyle w:val="1655"/>
        <w:numPr>
          <w:ilvl w:val="0"/>
          <w:numId w:val="14"/>
        </w:numPr>
        <w:ind w:left="0" w:right="-2" w:firstLine="709"/>
        <w:jc w:val="both"/>
        <w:spacing w:after="0"/>
        <w:tabs>
          <w:tab w:val="left" w:pos="-1701" w:leader="none"/>
          <w:tab w:val="left" w:pos="0" w:leader="none"/>
          <w:tab w:val="left" w:pos="1134" w:leader="none"/>
          <w:tab w:val="left" w:pos="1560" w:leader="none"/>
        </w:tabs>
      </w:pPr>
      <w:r>
        <w:t xml:space="preserve">по запросу Банка при ежегодном обновлении сведений;</w:t>
      </w:r>
      <w:r/>
    </w:p>
    <w:p>
      <w:pPr>
        <w:pStyle w:val="1655"/>
        <w:numPr>
          <w:ilvl w:val="0"/>
          <w:numId w:val="14"/>
        </w:numPr>
        <w:ind w:left="0" w:right="-2" w:firstLine="709"/>
        <w:jc w:val="both"/>
        <w:spacing w:after="0"/>
        <w:tabs>
          <w:tab w:val="left" w:pos="-1701" w:leader="none"/>
          <w:tab w:val="left" w:pos="0" w:leader="none"/>
          <w:tab w:val="left" w:pos="1134" w:leader="none"/>
          <w:tab w:val="left" w:pos="1560" w:leader="none"/>
        </w:tabs>
      </w:pPr>
      <w:r>
        <w:t xml:space="preserve">по запросу Банка при внесении любых изменений и дополнений в учредительные документы Клиента-юридического лица;</w:t>
      </w:r>
      <w:r/>
    </w:p>
    <w:p>
      <w:pPr>
        <w:pStyle w:val="1655"/>
        <w:ind w:left="0" w:right="-2" w:firstLine="709"/>
        <w:jc w:val="both"/>
        <w:spacing w:after="0"/>
        <w:tabs>
          <w:tab w:val="left" w:pos="-1701" w:leader="none"/>
          <w:tab w:val="left" w:pos="0" w:leader="none"/>
          <w:tab w:val="left" w:pos="1134" w:leader="none"/>
          <w:tab w:val="left" w:pos="1560" w:leader="none"/>
        </w:tabs>
      </w:pPr>
      <w:r>
        <w:t xml:space="preserve">-</w:t>
      </w:r>
      <w:r>
        <w:tab/>
        <w:t xml:space="preserve">непредставления Клиентом по запросу Банка необходимых сведений/документов для завершения обновления сведений о Клиенте, Представителе Клиента, выгодоприобретателе, </w:t>
      </w:r>
      <w:r>
        <w:t xml:space="preserve">бенефициарном</w:t>
      </w:r>
      <w:r>
        <w:t xml:space="preserve"> владельце при обращении Клиента в Банк для проведения операции, в том числе путем приостановления </w:t>
      </w:r>
      <w:r>
        <w:t xml:space="preserve">использования </w:t>
      </w:r>
      <w:r>
        <w:t xml:space="preserve">Бизнес-карты в соответствии с пунктом 5.3.6 настоящих Условий</w:t>
      </w:r>
      <w:r>
        <w:t xml:space="preserve">;</w:t>
      </w:r>
      <w:r/>
    </w:p>
    <w:p>
      <w:pPr>
        <w:pStyle w:val="1655"/>
        <w:ind w:left="0" w:right="-2" w:firstLine="709"/>
        <w:jc w:val="both"/>
        <w:spacing w:after="0"/>
        <w:tabs>
          <w:tab w:val="left" w:pos="-1701" w:leader="none"/>
          <w:tab w:val="left" w:pos="0" w:leader="none"/>
          <w:tab w:val="left" w:pos="1134" w:leader="none"/>
          <w:tab w:val="left" w:pos="1560" w:leader="none"/>
        </w:tabs>
      </w:pPr>
      <w:r>
        <w:t xml:space="preserve">- в случае возникновения подозрений, что операции совершаются в целях противодействия легализации (отмыванию) доходов, полученных преступным путем или финансированию терроризма, в соответствии с пунктом 11 статьи 7 Федерального закона </w:t>
      </w:r>
      <w:r>
        <w:br/>
        <w:t xml:space="preserve">№ 115-ФЗ;</w:t>
      </w:r>
      <w:r/>
    </w:p>
    <w:p>
      <w:pPr>
        <w:pStyle w:val="1655"/>
        <w:ind w:left="0" w:right="-2" w:firstLine="709"/>
        <w:jc w:val="both"/>
        <w:spacing w:after="0"/>
        <w:tabs>
          <w:tab w:val="left" w:pos="-1701" w:leader="none"/>
          <w:tab w:val="left" w:pos="0" w:leader="none"/>
          <w:tab w:val="left" w:pos="1134" w:leader="none"/>
          <w:tab w:val="left" w:pos="1560" w:leader="none"/>
        </w:tabs>
      </w:pPr>
      <w:r>
        <w:t xml:space="preserve">- непредставления Клиентом в Банк информацию о лицензиях, доменных именах, указателях страниц сайтов в сети «Интернет», с использованием которых клиентом оказываются услуги;</w:t>
      </w:r>
      <w:r/>
    </w:p>
    <w:p>
      <w:pPr>
        <w:pStyle w:val="1655"/>
        <w:ind w:left="0" w:right="-2" w:firstLine="709"/>
        <w:jc w:val="both"/>
        <w:spacing w:after="0"/>
        <w:tabs>
          <w:tab w:val="left" w:pos="-1701" w:leader="none"/>
          <w:tab w:val="left" w:pos="0" w:leader="none"/>
          <w:tab w:val="left" w:pos="1134" w:leader="none"/>
          <w:tab w:val="left" w:pos="1560" w:leader="none"/>
        </w:tabs>
      </w:pPr>
      <w:r>
        <w:t xml:space="preserve">- не уведомления Клиентом Банк об и</w:t>
      </w:r>
      <w:r>
        <w:t xml:space="preserve">зменении статуса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w:t>
      </w:r>
      <w:r/>
    </w:p>
    <w:p>
      <w:pPr>
        <w:ind w:firstLine="709"/>
        <w:jc w:val="both"/>
        <w:tabs>
          <w:tab w:val="left" w:pos="-1701" w:leader="none"/>
          <w:tab w:val="left" w:pos="567" w:leader="none"/>
          <w:tab w:val="left" w:pos="709" w:leader="none"/>
          <w:tab w:val="left" w:pos="1134" w:leader="none"/>
          <w:tab w:val="left" w:pos="1560" w:leader="none"/>
        </w:tabs>
      </w:pPr>
      <w:r>
        <w:t xml:space="preserve">- непредставления Клиентом документов и сведений о </w:t>
      </w:r>
      <w:r>
        <w:t xml:space="preserve">бенефициарном</w:t>
      </w:r>
      <w:r>
        <w:t xml:space="preserve"> владельце, </w:t>
      </w:r>
      <w:r>
        <w:br/>
        <w:t xml:space="preserve">в том числе идентификационные сведения, предусмотренных подпунктом 1) пунктом 1 статьи 7 Федерального закона № 115-ФЗ.</w:t>
      </w:r>
      <w:r/>
    </w:p>
    <w:p>
      <w:pPr>
        <w:pStyle w:val="1682"/>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5.3.18. Отказать в заключении Договора с Клиентом в случаях, предусмотренных законодательством Российской Федерации, в том числе:</w:t>
      </w:r>
      <w:r>
        <w:rPr>
          <w:rFonts w:ascii="Times New Roman" w:hAnsi="Times New Roman"/>
          <w:sz w:val="24"/>
          <w:szCs w:val="24"/>
        </w:rPr>
      </w:r>
      <w:r>
        <w:rPr>
          <w:rFonts w:ascii="Times New Roman" w:hAnsi="Times New Roman"/>
          <w:sz w:val="24"/>
          <w:szCs w:val="24"/>
        </w:rPr>
      </w:r>
    </w:p>
    <w:p>
      <w:pPr>
        <w:pStyle w:val="1682"/>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 в случае наличия у Бан</w:t>
      </w:r>
      <w:r>
        <w:rPr>
          <w:rFonts w:ascii="Times New Roman" w:hAnsi="Times New Roman"/>
          <w:sz w:val="24"/>
          <w:szCs w:val="24"/>
        </w:rPr>
        <w:t xml:space="preserve">ка подозрений о том, что целью заключения Договора является совершение финансовых операций в целях легализации (отмывания) доходов, полученных преступным путем, и/или финансирования терроризма, на основании пункта 5.2 статьи 7 Федерального закона № 115-ФЗ;</w:t>
      </w:r>
      <w:r>
        <w:rPr>
          <w:rFonts w:ascii="Times New Roman" w:hAnsi="Times New Roman"/>
          <w:sz w:val="24"/>
          <w:szCs w:val="24"/>
        </w:rPr>
      </w:r>
      <w:r>
        <w:rPr>
          <w:rFonts w:ascii="Times New Roman" w:hAnsi="Times New Roman"/>
          <w:sz w:val="24"/>
          <w:szCs w:val="24"/>
        </w:rPr>
      </w:r>
    </w:p>
    <w:p>
      <w:pPr>
        <w:ind w:firstLine="709"/>
        <w:jc w:val="both"/>
        <w:tabs>
          <w:tab w:val="left" w:pos="1276" w:leader="none"/>
        </w:tabs>
      </w:pPr>
      <w:r>
        <w:t xml:space="preserve">- в случае признания Клиента</w:t>
      </w:r>
      <w:r>
        <w:t xml:space="preserve">/Держателя</w:t>
      </w:r>
      <w:r>
        <w:t xml:space="preserve"> блокируемым лицом и реализации </w:t>
      </w:r>
      <w:r>
        <w:t xml:space="preserve">специальных экономических мер в рамках Федерального закона № 281-ФЗ, направленных на запрет (ограничение) совершения финансовых операций с использованием Бизнес-карты/ее реквизитов и(или) замораживание (блокирование) денежных средств на Счете Бизнес-карты.</w:t>
      </w:r>
      <w:r/>
    </w:p>
    <w:p>
      <w:pPr>
        <w:ind w:firstLine="709"/>
        <w:jc w:val="both"/>
        <w:tabs>
          <w:tab w:val="left" w:pos="-1701" w:leader="none"/>
          <w:tab w:val="left" w:pos="1134" w:leader="none"/>
        </w:tabs>
      </w:pPr>
      <w:r>
        <w:t xml:space="preserve">5.3.19. При поступлении на бумажном носителе или в электронном виде в Банк информации о корпоративном споре в отношении Клиента</w:t>
      </w:r>
      <w:r>
        <w:rPr>
          <w:vertAlign w:val="superscript"/>
        </w:rPr>
        <w:footnoteReference w:id="35"/>
      </w:r>
      <w:r>
        <w:t xml:space="preserve">, в том числе с требованием </w:t>
      </w:r>
      <w:r>
        <w:br/>
      </w:r>
      <w:r>
        <w:t xml:space="preserve">не проводить/ограничить проведение операции по Счету Бизнес-карты и/или об отсутствии полномочий у лиц/об изменении лиц, уполномоченных распоряжаться денежными средствами, находящимися на Счете Бизнес-карты, принимать следующие меры:</w:t>
      </w:r>
      <w:r/>
    </w:p>
    <w:p>
      <w:pPr>
        <w:ind w:firstLine="709"/>
        <w:jc w:val="both"/>
        <w:tabs>
          <w:tab w:val="left" w:pos="-1701" w:leader="none"/>
          <w:tab w:val="left" w:pos="1134" w:leader="none"/>
        </w:tabs>
      </w:pPr>
      <w:r>
        <w:t xml:space="preserve">- не принимать распоряжения Клиента к исполнению, за исключением распоряжений о перечислении денежных средств в бюджетную систему, перевода денежных средств </w:t>
      </w:r>
      <w:r>
        <w:br/>
        <w:t xml:space="preserve">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w:t>
      </w:r>
      <w:r>
        <w:t xml:space="preserve">е кредитов/ссудной задолженности перед Банком, комиссионного вознаграждения Банку (при отсутствии иных ограничений по  принятию  распоряжений к исполнению, установленных Договором, в том числе пунктом 5.2.9 Условий, законодательством Российской Федерации);</w:t>
      </w:r>
      <w:r/>
    </w:p>
    <w:p>
      <w:pPr>
        <w:ind w:firstLine="709"/>
        <w:jc w:val="both"/>
        <w:tabs>
          <w:tab w:val="left" w:pos="-1701" w:leader="none"/>
          <w:tab w:val="left" w:pos="1134" w:leader="none"/>
        </w:tabs>
      </w:pPr>
      <w:r>
        <w:t xml:space="preserve">- приостановить доступ к Системе ДБО;</w:t>
      </w:r>
      <w:r/>
    </w:p>
    <w:p>
      <w:pPr>
        <w:ind w:firstLine="709"/>
        <w:jc w:val="both"/>
        <w:tabs>
          <w:tab w:val="left" w:pos="-1701" w:leader="none"/>
          <w:tab w:val="left" w:pos="1134" w:leader="none"/>
        </w:tabs>
        <w:rPr>
          <w:highlight w:val="none"/>
        </w:rPr>
      </w:pPr>
      <w:r>
        <w:t xml:space="preserve">- приостановить действие выпущенных Бизнес-карт</w:t>
      </w:r>
      <w:r>
        <w:t xml:space="preserve">;</w:t>
      </w:r>
      <w:r>
        <w:rPr>
          <w:highlight w:val="none"/>
        </w:rPr>
      </w:r>
      <w:r>
        <w:rPr>
          <w:highlight w:val="none"/>
        </w:rPr>
      </w:r>
    </w:p>
    <w:p>
      <w:pPr>
        <w:ind w:firstLine="709"/>
        <w:jc w:val="both"/>
        <w:tabs>
          <w:tab w:val="left" w:pos="-1701" w:leader="none"/>
          <w:tab w:val="left" w:pos="1134" w:leader="none"/>
        </w:tabs>
      </w:pPr>
      <w:r>
        <w:t xml:space="preserve">- направить</w:t>
      </w:r>
      <w:r>
        <w:rPr>
          <w:vertAlign w:val="superscript"/>
        </w:rPr>
        <w:footnoteReference w:id="36"/>
      </w:r>
      <w:r>
        <w:t xml:space="preserve"> Клиенту уведомление о принятых мерах не позднее дня, следующего за днем принятия решения об установлении ограничений; </w:t>
      </w:r>
      <w:r/>
    </w:p>
    <w:p>
      <w:pPr>
        <w:pStyle w:val="1681"/>
        <w:ind w:left="0" w:firstLine="709"/>
        <w:jc w:val="both"/>
        <w:spacing w:after="0" w:line="240" w:lineRule="auto"/>
        <w:tabs>
          <w:tab w:val="left" w:pos="-1701" w:leader="none"/>
          <w:tab w:val="left" w:pos="709" w:leader="none"/>
          <w:tab w:val="left" w:pos="1560" w:leader="none"/>
        </w:tabs>
        <w:rPr>
          <w:rFonts w:ascii="Times New Roman" w:hAnsi="Times New Roman"/>
          <w:sz w:val="24"/>
          <w:szCs w:val="24"/>
        </w:rPr>
      </w:pPr>
      <w:r>
        <w:rPr>
          <w:rFonts w:ascii="Times New Roman" w:hAnsi="Times New Roman"/>
          <w:sz w:val="24"/>
          <w:szCs w:val="24"/>
        </w:rPr>
        <w:t xml:space="preserve">- запроси</w:t>
      </w:r>
      <w:r>
        <w:rPr>
          <w:rFonts w:ascii="Times New Roman" w:hAnsi="Times New Roman"/>
          <w:sz w:val="24"/>
          <w:szCs w:val="24"/>
        </w:rPr>
        <w:t xml:space="preserve">ть сведения и/или документы об урегулировании корпоративного спора, а также актуальные документы, 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sz w:val="24"/>
          <w:szCs w:val="24"/>
        </w:rPr>
      </w:r>
      <w:r>
        <w:rPr>
          <w:rFonts w:ascii="Times New Roman" w:hAnsi="Times New Roman"/>
          <w:sz w:val="24"/>
          <w:szCs w:val="24"/>
        </w:rPr>
      </w:r>
    </w:p>
    <w:p>
      <w:pPr>
        <w:ind w:firstLine="709"/>
        <w:jc w:val="both"/>
        <w:tabs>
          <w:tab w:val="left" w:pos="-1701" w:leader="none"/>
          <w:tab w:val="left" w:pos="567" w:leader="none"/>
          <w:tab w:val="left" w:pos="709" w:leader="none"/>
        </w:tabs>
        <w:rPr>
          <w:color w:val="000000"/>
        </w:rPr>
      </w:pPr>
      <w:r>
        <w:rPr>
          <w:bCs/>
        </w:rPr>
        <w:t xml:space="preserve">5.3.20. </w:t>
      </w:r>
      <w:r>
        <w:rPr>
          <w:color w:val="000000"/>
        </w:rPr>
        <w:t xml:space="preserve">Отказать в заключении Договора с Клиентом по усмотрению Банка.</w:t>
      </w:r>
      <w:r>
        <w:rPr>
          <w:color w:val="000000"/>
        </w:rPr>
      </w:r>
      <w:r>
        <w:rPr>
          <w:color w:val="000000"/>
        </w:rPr>
      </w:r>
    </w:p>
    <w:p>
      <w:pPr>
        <w:ind w:firstLine="709"/>
        <w:jc w:val="both"/>
        <w:tabs>
          <w:tab w:val="left" w:pos="-1701" w:leader="none"/>
          <w:tab w:val="left" w:pos="567" w:leader="none"/>
          <w:tab w:val="left" w:pos="709" w:leader="none"/>
        </w:tabs>
        <w:rPr>
          <w:color w:val="000000"/>
          <w:highlight w:val="none"/>
        </w:rPr>
      </w:pPr>
      <w:r>
        <w:t xml:space="preserve">5.3</w:t>
      </w:r>
      <w:r>
        <w:t xml:space="preserve">.</w:t>
      </w:r>
      <w:r>
        <w:t xml:space="preserve">21.</w:t>
      </w:r>
      <w:r>
        <w:t xml:space="preserve"> </w:t>
      </w:r>
      <w:r>
        <w:t xml:space="preserve">Запрашивать у Клиента сведения и (или) подтверждающие документы в целях </w:t>
      </w:r>
      <w:r>
        <w:t xml:space="preserve">соблюдения </w:t>
      </w:r>
      <w:r>
        <w:t xml:space="preserve">требований </w:t>
      </w:r>
      <w:r>
        <w:t xml:space="preserve">действующего законодательства в области специальных экономических мер.</w:t>
      </w:r>
      <w:r>
        <w:rPr>
          <w:color w:val="000000"/>
          <w:highlight w:val="none"/>
        </w:rPr>
      </w:r>
      <w:r>
        <w:rPr>
          <w:color w:val="000000"/>
          <w:highlight w:val="none"/>
        </w:rPr>
      </w:r>
    </w:p>
    <w:p>
      <w:pPr>
        <w:ind w:firstLine="709"/>
        <w:jc w:val="both"/>
        <w:tabs>
          <w:tab w:val="left" w:pos="-1701" w:leader="none"/>
          <w:tab w:val="left" w:pos="567" w:leader="none"/>
          <w:tab w:val="left" w:pos="709" w:leader="none"/>
        </w:tabs>
        <w:rPr>
          <w:color w:val="000000"/>
          <w:highlight w:val="none"/>
        </w:rPr>
      </w:pPr>
      <w:r>
        <w:rPr>
          <w:color w:val="000000"/>
          <w:highlight w:val="none"/>
        </w:rPr>
      </w:r>
      <w:r>
        <w:rPr>
          <w:color w:val="000000"/>
          <w:highlight w:val="none"/>
        </w:rPr>
      </w:r>
      <w:r>
        <w:rPr>
          <w:color w:val="000000"/>
          <w:highlight w:val="none"/>
        </w:rPr>
      </w:r>
    </w:p>
    <w:p>
      <w:pPr>
        <w:pStyle w:val="1655"/>
        <w:numPr>
          <w:ilvl w:val="0"/>
          <w:numId w:val="6"/>
        </w:numPr>
        <w:ind w:left="0" w:firstLine="709"/>
        <w:spacing w:before="120" w:after="0"/>
        <w:tabs>
          <w:tab w:val="left" w:pos="-1701" w:leader="none"/>
          <w:tab w:val="left" w:pos="0" w:leader="none"/>
          <w:tab w:val="left" w:pos="1276" w:leader="none"/>
        </w:tabs>
        <w:rPr>
          <w:b/>
        </w:rPr>
      </w:pPr>
      <w:r>
        <w:rPr>
          <w:b/>
        </w:rPr>
        <w:t xml:space="preserve">Клиент вправе:</w:t>
      </w:r>
      <w:r>
        <w:rPr>
          <w:b/>
        </w:rPr>
      </w:r>
      <w:r>
        <w:rPr>
          <w:b/>
        </w:rPr>
      </w:r>
    </w:p>
    <w:p>
      <w:pPr>
        <w:pStyle w:val="1655"/>
        <w:numPr>
          <w:ilvl w:val="0"/>
          <w:numId w:val="10"/>
        </w:numPr>
        <w:ind w:left="0" w:firstLine="709"/>
        <w:jc w:val="both"/>
        <w:spacing w:after="0"/>
        <w:tabs>
          <w:tab w:val="left" w:pos="-1701" w:leader="none"/>
          <w:tab w:val="left" w:pos="0" w:leader="none"/>
          <w:tab w:val="left" w:pos="1418" w:leader="none"/>
        </w:tabs>
        <w:rPr>
          <w:color w:val="000000"/>
        </w:rPr>
      </w:pPr>
      <w:r>
        <w:rPr>
          <w:iCs/>
        </w:rPr>
        <w:t xml:space="preserve">Устанавливать/изменять сумму </w:t>
      </w:r>
      <w:r>
        <w:rPr>
          <w:iCs/>
        </w:rPr>
        <w:t xml:space="preserve">Авторизационного</w:t>
      </w:r>
      <w:r>
        <w:rPr>
          <w:iCs/>
        </w:rPr>
        <w:t xml:space="preserve"> лимита для совершения операций с использованием Бизнес-карты в соответствии с разделом 6 настоящих Условий, путем подачи в</w:t>
      </w:r>
      <w:r>
        <w:t xml:space="preserve"> Подразделение Банка по месту открытия Счета</w:t>
      </w:r>
      <w:r>
        <w:rPr>
          <w:iCs/>
        </w:rPr>
        <w:t xml:space="preserve"> Заявления на получения Бизнес-карты/Заявления на изменение </w:t>
      </w:r>
      <w:r>
        <w:rPr>
          <w:iCs/>
        </w:rPr>
        <w:t xml:space="preserve">Авторизационных</w:t>
      </w:r>
      <w:r>
        <w:rPr>
          <w:iCs/>
        </w:rPr>
        <w:t xml:space="preserve"> лимитов операций по бизнес-карте АО «</w:t>
      </w:r>
      <w:r>
        <w:rPr>
          <w:iCs/>
        </w:rPr>
        <w:t xml:space="preserve">Россельхозбанк</w:t>
      </w:r>
      <w:r>
        <w:rPr>
          <w:iCs/>
        </w:rPr>
        <w:t xml:space="preserve">», оформленного по типовой форме Банка или изменять ранее установленные суммы </w:t>
      </w:r>
      <w:r>
        <w:rPr>
          <w:iCs/>
        </w:rPr>
        <w:t xml:space="preserve">Авторизационных</w:t>
      </w:r>
      <w:r>
        <w:rPr>
          <w:iCs/>
        </w:rPr>
        <w:t xml:space="preserve"> лимитов путем направления заявки на изменение ранее установленных сумм </w:t>
      </w:r>
      <w:r>
        <w:rPr>
          <w:iCs/>
        </w:rPr>
        <w:t xml:space="preserve">Авторизационных</w:t>
      </w:r>
      <w:r>
        <w:rPr>
          <w:iCs/>
        </w:rPr>
        <w:t xml:space="preserve"> лимитов по системе ИС Свой Бизнес, оформленной в виде формализованного электронного документа, подписанного ЭП </w:t>
      </w:r>
      <w:r>
        <w:rPr>
          <w:iCs/>
        </w:rPr>
        <w:br/>
        <w:t xml:space="preserve">и направленного в Банк по системе ИС Свой Бизнес. </w:t>
      </w:r>
      <w:r>
        <w:rPr>
          <w:iCs/>
        </w:rPr>
        <w:t xml:space="preserve">Авторизационные</w:t>
      </w:r>
      <w:r>
        <w:rPr>
          <w:iCs/>
        </w:rPr>
        <w:t xml:space="preserve"> лимиты устанавливаются в пределах размера лимитов, предусмотренных Тарифным планом</w:t>
      </w:r>
      <w:r>
        <w:rPr>
          <w:color w:val="000000"/>
        </w:rPr>
        <w:t xml:space="preserve">.</w:t>
      </w:r>
      <w:r>
        <w:rPr>
          <w:color w:val="000000"/>
        </w:rPr>
      </w:r>
      <w:r>
        <w:rPr>
          <w:color w:val="000000"/>
        </w:rPr>
      </w:r>
    </w:p>
    <w:p>
      <w:pPr>
        <w:pStyle w:val="1655"/>
        <w:numPr>
          <w:ilvl w:val="0"/>
          <w:numId w:val="10"/>
        </w:numPr>
        <w:ind w:left="0" w:firstLine="709"/>
        <w:jc w:val="both"/>
        <w:spacing w:after="0"/>
        <w:tabs>
          <w:tab w:val="left" w:pos="-1701" w:leader="none"/>
          <w:tab w:val="left" w:pos="0" w:leader="none"/>
          <w:tab w:val="left" w:pos="1418" w:leader="none"/>
        </w:tabs>
        <w:rPr>
          <w:iCs/>
        </w:rPr>
      </w:pPr>
      <w:r>
        <w:rPr>
          <w:iCs/>
        </w:rPr>
        <w:t xml:space="preserve">Приостановить или прекратить действие одной либо всех Бизнес-карт, выпущенных Банком для осуществления операций по Счету, путем обращения в Службу </w:t>
      </w:r>
      <w:r>
        <w:rPr>
          <w:iCs/>
        </w:rPr>
        <w:t xml:space="preserve">поддержки Банка/</w:t>
      </w:r>
      <w:r>
        <w:t xml:space="preserve"> предоставления </w:t>
      </w:r>
      <w:r>
        <w:rPr>
          <w:iCs/>
        </w:rPr>
        <w:t xml:space="preserve">в </w:t>
      </w:r>
      <w:r>
        <w:t xml:space="preserve">Подразделение Банка по месту открытия Счета</w:t>
      </w:r>
      <w:r>
        <w:rPr>
          <w:iCs/>
        </w:rPr>
        <w:t xml:space="preserve"> Заявления о прекращении действия бизнес-карты АО «</w:t>
      </w:r>
      <w:r>
        <w:rPr>
          <w:iCs/>
        </w:rPr>
        <w:t xml:space="preserve">Россельхозбанк</w:t>
      </w:r>
      <w:r>
        <w:rPr>
          <w:iCs/>
        </w:rPr>
        <w:t xml:space="preserve">», оформленного по типовой форме Банка.</w:t>
      </w:r>
      <w:r>
        <w:rPr>
          <w:iCs/>
        </w:rPr>
      </w:r>
      <w:r>
        <w:rPr>
          <w:iCs/>
        </w:rPr>
      </w:r>
    </w:p>
    <w:p>
      <w:pPr>
        <w:pStyle w:val="1655"/>
        <w:numPr>
          <w:ilvl w:val="0"/>
          <w:numId w:val="10"/>
        </w:numPr>
        <w:ind w:left="0" w:firstLine="709"/>
        <w:jc w:val="both"/>
        <w:spacing w:after="0"/>
        <w:tabs>
          <w:tab w:val="left" w:pos="-1701" w:leader="none"/>
          <w:tab w:val="left" w:pos="0" w:leader="none"/>
          <w:tab w:val="left" w:pos="284" w:leader="none"/>
          <w:tab w:val="left" w:pos="1134" w:leader="none"/>
          <w:tab w:val="left" w:pos="1418" w:leader="none"/>
        </w:tabs>
        <w:rPr>
          <w:iCs/>
        </w:rPr>
      </w:pPr>
      <w:r>
        <w:rPr>
          <w:iCs/>
        </w:rPr>
        <w:t xml:space="preserve">Зарегистрировать</w:t>
      </w:r>
      <w:r>
        <w:rPr>
          <w:rStyle w:val="1650"/>
          <w:iCs/>
          <w:vertAlign w:val="baseline"/>
        </w:rPr>
        <w:t xml:space="preserve"> </w:t>
      </w:r>
      <w:r>
        <w:t xml:space="preserve">(в лице Держателя)</w:t>
      </w:r>
      <w:r>
        <w:t xml:space="preserve"> </w:t>
      </w:r>
      <w:r>
        <w:rPr>
          <w:iCs/>
        </w:rPr>
        <w:t xml:space="preserve">Бизнес-карту </w:t>
      </w:r>
      <w:r>
        <w:rPr>
          <w:iCs/>
        </w:rPr>
        <w:t xml:space="preserve">в </w:t>
      </w:r>
      <w:r>
        <w:rPr>
          <w:rFonts w:ascii="Times New Roman" w:hAnsi="Times New Roman"/>
          <w:iCs/>
          <w:sz w:val="24"/>
          <w:szCs w:val="24"/>
        </w:rPr>
        <w:t xml:space="preserve">Мобильно</w:t>
      </w:r>
      <w:r>
        <w:rPr>
          <w:rFonts w:ascii="Times New Roman" w:hAnsi="Times New Roman"/>
          <w:iCs/>
          <w:sz w:val="24"/>
          <w:szCs w:val="24"/>
        </w:rPr>
        <w:t xml:space="preserve">м приложени</w:t>
      </w:r>
      <w:r>
        <w:rPr>
          <w:rFonts w:ascii="Times New Roman" w:hAnsi="Times New Roman"/>
          <w:iCs/>
          <w:sz w:val="24"/>
          <w:szCs w:val="24"/>
        </w:rPr>
        <w:t xml:space="preserve">и Mir Pay</w:t>
      </w:r>
      <w:r>
        <w:rPr>
          <w:iCs/>
        </w:rPr>
        <w:t xml:space="preserve">, </w:t>
      </w:r>
      <w:r>
        <w:rPr>
          <w:iCs/>
        </w:rPr>
        <w:t xml:space="preserve">тем самым инициирова</w:t>
      </w:r>
      <w:r>
        <w:rPr>
          <w:iCs/>
        </w:rPr>
        <w:t xml:space="preserve">в</w:t>
      </w:r>
      <w:r>
        <w:rPr>
          <w:iCs/>
        </w:rPr>
        <w:t xml:space="preserve"> формировани</w:t>
      </w:r>
      <w:r>
        <w:rPr>
          <w:iCs/>
        </w:rPr>
        <w:t xml:space="preserve">е</w:t>
      </w:r>
      <w:r>
        <w:rPr>
          <w:iCs/>
        </w:rPr>
        <w:t xml:space="preserve"> Токена Бизнес-карты, </w:t>
      </w:r>
      <w:r>
        <w:rPr>
          <w:iCs/>
        </w:rPr>
        <w:t xml:space="preserve">а также удалить </w:t>
      </w:r>
      <w:r>
        <w:t xml:space="preserve">(в лице Держателя)</w:t>
      </w:r>
      <w:r>
        <w:rPr>
          <w:iCs/>
        </w:rPr>
        <w:t xml:space="preserve"> </w:t>
      </w:r>
      <w:r>
        <w:rPr>
          <w:iCs/>
        </w:rPr>
        <w:t xml:space="preserve">Токен</w:t>
      </w:r>
      <w:r>
        <w:rPr>
          <w:iCs/>
        </w:rPr>
        <w:t xml:space="preserve"> Бизнес-карты.</w:t>
      </w:r>
      <w:r>
        <w:t xml:space="preserve">Клиент поручает</w:t>
      </w:r>
      <w:r>
        <w:t xml:space="preserve"> </w:t>
      </w:r>
      <w:r>
        <w:t xml:space="preserve">Держателю обращаться в Службу поддержки Банка за:</w:t>
      </w:r>
      <w:r/>
      <w:r>
        <w:rPr>
          <w:iCs/>
        </w:rPr>
      </w:r>
    </w:p>
    <w:p>
      <w:pPr>
        <w:ind w:firstLine="720"/>
        <w:jc w:val="both"/>
        <w:tabs>
          <w:tab w:val="left" w:pos="284" w:leader="none"/>
          <w:tab w:val="left" w:pos="1134" w:leader="none"/>
          <w:tab w:val="left" w:pos="1418" w:leader="none"/>
        </w:tabs>
      </w:pPr>
      <w:r>
        <w:t xml:space="preserve">-</w:t>
      </w:r>
      <w:r>
        <w:tab/>
        <w:t xml:space="preserve">получением сведений о совершенных операциях;</w:t>
      </w:r>
      <w:r/>
    </w:p>
    <w:p>
      <w:pPr>
        <w:ind w:firstLine="720"/>
        <w:jc w:val="both"/>
        <w:tabs>
          <w:tab w:val="left" w:pos="284" w:leader="none"/>
          <w:tab w:val="left" w:pos="1134" w:leader="none"/>
          <w:tab w:val="left" w:pos="1418" w:leader="none"/>
        </w:tabs>
      </w:pPr>
      <w:r>
        <w:t xml:space="preserve">-</w:t>
      </w:r>
      <w:r>
        <w:tab/>
        <w:t xml:space="preserve">получением Финансовой информации, в случае </w:t>
      </w:r>
      <w:r>
        <w:t xml:space="preserve">если Держатель является Представителем Клиента. При обращении в Службу поддержки Банка Держатель дополнительно идентифицируется по Кодовому слову Держателя Бизнес-карты к расчетному счету и другими данными, указанными в Заявлении на получение Бизнес-карты;</w:t>
      </w:r>
      <w:r/>
    </w:p>
    <w:p>
      <w:pPr>
        <w:ind w:firstLine="720"/>
        <w:jc w:val="both"/>
        <w:tabs>
          <w:tab w:val="left" w:pos="284" w:leader="none"/>
          <w:tab w:val="left" w:pos="1134" w:leader="none"/>
          <w:tab w:val="left" w:pos="1418" w:leader="none"/>
        </w:tabs>
      </w:pPr>
      <w:r>
        <w:t xml:space="preserve">-</w:t>
      </w:r>
      <w:r>
        <w:tab/>
        <w:t xml:space="preserve">подключением (оформлением) в рамках Единого сервисного договора Программы лояльности «Свой Бизнес-БОНУС» и/или </w:t>
      </w:r>
      <w:r>
        <w:t xml:space="preserve">Cервиса</w:t>
      </w:r>
      <w:r>
        <w:t xml:space="preserve"> проверки контрагентов </w:t>
      </w:r>
      <w:r>
        <w:rPr>
          <w:iCs/>
        </w:rPr>
        <w:t xml:space="preserve">с использованием Кодового слов</w:t>
      </w:r>
      <w:r>
        <w:rPr>
          <w:iCs/>
        </w:rPr>
        <w:t xml:space="preserve">а Держателя Бизнес-карты к расчетному счету, в случае если Держатель является единоличным исполнительным органом/индивидуальным предпринимателем/физическим лицом, занимающимся в установленном законодательством Российской Федерации порядке частной практикой</w:t>
      </w:r>
      <w:r>
        <w:t xml:space="preserve">.</w:t>
      </w:r>
      <w:r/>
    </w:p>
    <w:p>
      <w:pPr>
        <w:pStyle w:val="1655"/>
        <w:numPr>
          <w:ilvl w:val="0"/>
          <w:numId w:val="10"/>
        </w:numPr>
        <w:ind w:left="0" w:firstLine="709"/>
        <w:jc w:val="both"/>
        <w:spacing w:after="0"/>
        <w:tabs>
          <w:tab w:val="left" w:pos="-1701" w:leader="none"/>
          <w:tab w:val="left" w:pos="0" w:leader="none"/>
          <w:tab w:val="left" w:pos="1418" w:leader="none"/>
        </w:tabs>
        <w:rPr>
          <w:iCs/>
          <w:color w:val="000000"/>
        </w:rPr>
      </w:pPr>
      <w:r>
        <w:t xml:space="preserve">Обращаться (в лице Держателя) в Службу поддержки Банка для подтверждения операции, сформированной с использованием </w:t>
      </w:r>
      <w:r>
        <w:rPr>
          <w:bCs/>
        </w:rPr>
        <w:t xml:space="preserve">Бизнес-</w:t>
      </w:r>
      <w:r>
        <w:t xml:space="preserve">карты/реквизитов Бизнес-карты (предоставить информацию, что перевод денежных средств не является ПДСБДСК) в случае, если </w:t>
      </w:r>
      <w:r>
        <w:t xml:space="preserve">использование </w:t>
      </w:r>
      <w:r>
        <w:t xml:space="preserve">Бизнес-карты было приостановлено Банком, либо в совершении операции было отказано в соответствии с пунктами </w:t>
      </w:r>
      <w:r>
        <w:rPr>
          <w:color w:val="000000"/>
        </w:rPr>
        <w:t xml:space="preserve">5.1.15, 5.3.14 настоящих Условий.</w:t>
      </w:r>
      <w:r>
        <w:rPr>
          <w:iCs/>
          <w:color w:val="000000"/>
        </w:rPr>
      </w:r>
      <w:r>
        <w:rPr>
          <w:iCs/>
          <w:color w:val="000000"/>
        </w:rPr>
      </w:r>
    </w:p>
    <w:p>
      <w:pPr>
        <w:pStyle w:val="1655"/>
        <w:numPr>
          <w:ilvl w:val="0"/>
          <w:numId w:val="10"/>
        </w:numPr>
        <w:ind w:left="0" w:firstLine="709"/>
        <w:jc w:val="both"/>
        <w:spacing w:after="0"/>
        <w:tabs>
          <w:tab w:val="left" w:pos="-1701" w:leader="none"/>
          <w:tab w:val="left" w:pos="0" w:leader="none"/>
          <w:tab w:val="left" w:pos="1418" w:leader="none"/>
        </w:tabs>
        <w:rPr>
          <w:iCs/>
        </w:rPr>
      </w:pPr>
      <w:r>
        <w:t xml:space="preserve">Клиент</w:t>
      </w:r>
      <w:r>
        <w:t xml:space="preserve"> поручает</w:t>
      </w:r>
      <w:r>
        <w:t xml:space="preserve"> </w:t>
      </w:r>
      <w:r>
        <w:rPr>
          <w:iCs/>
        </w:rPr>
        <w:t xml:space="preserve">Держателю получить выпущенную Бизнес-карту по Заявлению на получение Бизнес-карты,</w:t>
      </w:r>
      <w:r>
        <w:rPr>
          <w:iCs/>
        </w:rPr>
        <w:t xml:space="preserve"> </w:t>
      </w:r>
      <w:r>
        <w:rPr>
          <w:iCs/>
        </w:rPr>
        <w:t xml:space="preserve">зарегистрировать</w:t>
      </w:r>
      <w:r>
        <w:rPr>
          <w:iCs/>
        </w:rPr>
        <w:t xml:space="preserve"> </w:t>
      </w:r>
      <w:r>
        <w:rPr>
          <w:iCs/>
        </w:rPr>
        <w:t xml:space="preserve">Бизнес-карту</w:t>
      </w:r>
      <w:r>
        <w:rPr>
          <w:iCs/>
        </w:rPr>
        <w:t xml:space="preserve"> в </w:t>
      </w:r>
      <w:r>
        <w:rPr>
          <w:rFonts w:ascii="Times New Roman" w:hAnsi="Times New Roman"/>
          <w:iCs/>
          <w:sz w:val="24"/>
          <w:szCs w:val="24"/>
        </w:rPr>
        <w:t xml:space="preserve">Мобильном</w:t>
      </w:r>
      <w:r>
        <w:rPr>
          <w:rFonts w:ascii="Times New Roman" w:hAnsi="Times New Roman"/>
          <w:iCs/>
          <w:sz w:val="24"/>
          <w:szCs w:val="24"/>
        </w:rPr>
        <w:t xml:space="preserve"> приложении</w:t>
      </w:r>
      <w:r>
        <w:rPr>
          <w:rFonts w:ascii="Times New Roman" w:hAnsi="Times New Roman"/>
          <w:iCs/>
          <w:sz w:val="24"/>
          <w:szCs w:val="24"/>
        </w:rPr>
        <w:t xml:space="preserve"> Mir Pay</w:t>
      </w:r>
      <w:r>
        <w:rPr>
          <w:iCs/>
        </w:rPr>
        <w:t xml:space="preserve">,</w:t>
      </w:r>
      <w:r>
        <w:rPr>
          <w:iCs/>
        </w:rPr>
        <w:t xml:space="preserve"> </w:t>
      </w:r>
      <w:r>
        <w:rPr>
          <w:iCs/>
        </w:rPr>
        <w:t xml:space="preserve">тем самым </w:t>
      </w:r>
      <w:r>
        <w:rPr>
          <w:iCs/>
        </w:rPr>
        <w:t xml:space="preserve">инициирова</w:t>
      </w:r>
      <w:r>
        <w:rPr>
          <w:iCs/>
        </w:rPr>
        <w:t xml:space="preserve">ть</w:t>
      </w:r>
      <w:r>
        <w:rPr>
          <w:iCs/>
        </w:rPr>
        <w:t xml:space="preserve"> формировани</w:t>
      </w:r>
      <w:r>
        <w:rPr>
          <w:iCs/>
        </w:rPr>
        <w:t xml:space="preserve">е Токена Бизнес-карты</w:t>
      </w:r>
      <w:r>
        <w:rPr>
          <w:iCs/>
        </w:rPr>
        <w:t xml:space="preserve">, удалить </w:t>
      </w:r>
      <w:r>
        <w:rPr>
          <w:iCs/>
        </w:rPr>
        <w:t xml:space="preserve">Токен</w:t>
      </w:r>
      <w:r>
        <w:rPr>
          <w:iCs/>
        </w:rPr>
        <w:t xml:space="preserve"> Бизнес-карты,</w:t>
      </w:r>
      <w:r>
        <w:rPr>
          <w:iCs/>
        </w:rPr>
        <w:t xml:space="preserve"> обращаться в </w:t>
      </w:r>
      <w:r>
        <w:t xml:space="preserve">Подразделение Банка по месту открытия Счета</w:t>
      </w:r>
      <w:r>
        <w:rPr>
          <w:iCs/>
        </w:rPr>
        <w:t xml:space="preserve"> </w:t>
      </w:r>
      <w:r>
        <w:rPr>
          <w:bCs/>
        </w:rPr>
        <w:t xml:space="preserve">с Заявлением на </w:t>
      </w:r>
      <w:r>
        <w:rPr>
          <w:bCs/>
        </w:rPr>
        <w:t xml:space="preserve">перевыпуск</w:t>
      </w:r>
      <w:r>
        <w:rPr>
          <w:bCs/>
        </w:rPr>
        <w:t xml:space="preserve"> ПИН к выпущенной Бизнес-карте в связи с его утратой, </w:t>
      </w:r>
      <w:r>
        <w:rPr>
          <w:iCs/>
        </w:rPr>
        <w:t xml:space="preserve">обращаться в </w:t>
      </w:r>
      <w:r>
        <w:t xml:space="preserve">Подразделение Банка по месту открытия Счета</w:t>
      </w:r>
      <w:r>
        <w:rPr>
          <w:bCs/>
        </w:rPr>
        <w:t xml:space="preserve"> (по телефону) с целью </w:t>
      </w:r>
      <w:r>
        <w:rPr>
          <w:bCs/>
        </w:rPr>
        <w:t xml:space="preserve">приостановления использования</w:t>
      </w:r>
      <w:r>
        <w:rPr>
          <w:bCs/>
        </w:rPr>
        <w:t xml:space="preserve"> Бизнес-карты в связи с ее компрометацией/утратой, осуществлять операции с использованием Бизнес-карты в соответствии с законодательством Российской Федерации и условиями Договора.</w:t>
      </w:r>
      <w:r>
        <w:rPr>
          <w:iCs/>
        </w:rPr>
      </w:r>
      <w:r>
        <w:rPr>
          <w:iCs/>
        </w:rPr>
      </w:r>
    </w:p>
    <w:p>
      <w:pPr>
        <w:pStyle w:val="1655"/>
        <w:numPr>
          <w:ilvl w:val="0"/>
          <w:numId w:val="10"/>
        </w:numPr>
        <w:ind w:left="0" w:firstLine="709"/>
        <w:jc w:val="both"/>
        <w:spacing w:after="0"/>
        <w:tabs>
          <w:tab w:val="left" w:pos="-1701" w:leader="none"/>
          <w:tab w:val="left" w:pos="0" w:leader="none"/>
          <w:tab w:val="left" w:pos="1418" w:leader="none"/>
        </w:tabs>
      </w:pPr>
      <w:r>
        <w:rPr>
          <w:iCs/>
        </w:rPr>
        <w:t xml:space="preserve">Подать в порядке, установленном Банком Ро</w:t>
      </w:r>
      <w:r>
        <w:rPr>
          <w:iCs/>
        </w:rPr>
        <w:t xml:space="preserve">ссии, заявление в Банк России, в том числе через Банк</w:t>
      </w:r>
      <w:r>
        <w:rPr>
          <w:rStyle w:val="1650"/>
          <w:iCs/>
        </w:rPr>
        <w:footnoteReference w:id="37"/>
      </w:r>
      <w:r>
        <w:rPr>
          <w:iCs/>
        </w:rPr>
        <w:t xml:space="preserve">, об исключении сведений, относящихся к Клиенту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w:t>
      </w:r>
      <w:r>
        <w:t xml:space="preserve">Базы данных о случаях и попытках осуществления ПДСБДСК</w:t>
      </w:r>
      <w:r>
        <w:rPr>
          <w:iCs/>
        </w:rPr>
        <w:t xml:space="preserve">, - в случае приостановления использования Бизнес-карты в соответствии с пунктами 5.1.12, 5.3.14.2 настоящих Условий.</w:t>
      </w:r>
      <w:r/>
    </w:p>
    <w:p>
      <w:pPr>
        <w:pStyle w:val="1655"/>
        <w:numPr>
          <w:ilvl w:val="0"/>
          <w:numId w:val="10"/>
        </w:numPr>
        <w:ind w:left="0" w:firstLine="709"/>
        <w:jc w:val="both"/>
        <w:spacing w:after="0"/>
        <w:tabs>
          <w:tab w:val="left" w:pos="-1701" w:leader="none"/>
          <w:tab w:val="left" w:pos="0" w:leader="none"/>
          <w:tab w:val="left" w:pos="1418" w:leader="none"/>
        </w:tabs>
      </w:pPr>
      <w:r>
        <w:t xml:space="preserve">Обратиться в подразделение Банка, обслуживающее Счет, в целях совершения разрешенной операции по Счету, предусмотренной Федеральным законом № 281-ФЗ, с предоставлением подтверждающих документов</w:t>
      </w:r>
      <w:r>
        <w:t xml:space="preserve">.</w:t>
      </w:r>
      <w:r/>
    </w:p>
    <w:p>
      <w:pPr>
        <w:pStyle w:val="1640"/>
        <w:contextualSpacing w:val="0"/>
        <w:ind w:left="0"/>
        <w:jc w:val="center"/>
        <w:keepNext/>
        <w:spacing w:before="120" w:after="120"/>
        <w:tabs>
          <w:tab w:val="left" w:pos="-1701" w:leader="none"/>
          <w:tab w:val="left" w:pos="284" w:leader="none"/>
        </w:tabs>
        <w:rPr>
          <w:b/>
          <w:bCs/>
        </w:rPr>
        <w:outlineLvl w:val="0"/>
      </w:pPr>
      <w:r>
        <w:rPr>
          <w:b/>
          <w:bCs/>
        </w:rPr>
        <w:t xml:space="preserve">6.</w:t>
      </w:r>
      <w:r>
        <w:rPr>
          <w:b/>
          <w:bCs/>
        </w:rPr>
        <w:tab/>
        <w:t xml:space="preserve">Порядок установления </w:t>
      </w:r>
      <w:r>
        <w:rPr>
          <w:b/>
          <w:bCs/>
        </w:rPr>
        <w:t xml:space="preserve">авторизационных</w:t>
      </w:r>
      <w:r>
        <w:rPr>
          <w:b/>
          <w:bCs/>
        </w:rPr>
        <w:t xml:space="preserve"> лимитов</w:t>
      </w:r>
      <w:r>
        <w:rPr>
          <w:b/>
          <w:bCs/>
        </w:rPr>
      </w:r>
      <w:r>
        <w:rPr>
          <w:b/>
          <w:bCs/>
        </w:rPr>
      </w:r>
    </w:p>
    <w:p>
      <w:pPr>
        <w:pStyle w:val="1655"/>
        <w:numPr>
          <w:ilvl w:val="0"/>
          <w:numId w:val="11"/>
        </w:numPr>
        <w:ind w:left="0" w:firstLine="709"/>
        <w:jc w:val="both"/>
        <w:spacing w:after="0"/>
        <w:tabs>
          <w:tab w:val="left" w:pos="-1701" w:leader="none"/>
          <w:tab w:val="left" w:pos="0" w:leader="none"/>
          <w:tab w:val="left" w:pos="1276" w:leader="none"/>
        </w:tabs>
        <w:rPr>
          <w:iCs/>
        </w:rPr>
      </w:pPr>
      <w:r>
        <w:t xml:space="preserve">Тарифным планом «Корпоративный ПЛЮС» предусмотрены лимиты совершения операций в виде максимально допустимых сумм на совершение расходных операций с использованием Бизнес-карт/реквизитов Бизнес-карт за определенный(е) период(ы) времени.</w:t>
      </w:r>
      <w:r>
        <w:rPr>
          <w:iCs/>
        </w:rPr>
      </w:r>
      <w:r>
        <w:rPr>
          <w:iCs/>
        </w:rPr>
      </w:r>
    </w:p>
    <w:p>
      <w:pPr>
        <w:pStyle w:val="1655"/>
        <w:numPr>
          <w:ilvl w:val="0"/>
          <w:numId w:val="11"/>
        </w:numPr>
        <w:ind w:left="0" w:firstLine="709"/>
        <w:jc w:val="both"/>
        <w:spacing w:after="0"/>
        <w:tabs>
          <w:tab w:val="left" w:pos="-1701" w:leader="none"/>
          <w:tab w:val="left" w:pos="0" w:leader="none"/>
          <w:tab w:val="left" w:pos="1276" w:leader="none"/>
        </w:tabs>
      </w:pPr>
      <w:r>
        <w:t xml:space="preserve">Банк предоставляет Клиенту возможность осуществлять контроль расходования Держателями средств на Счете (в том числе, в целях уменьшения риска несанкционированного использования Бизнес-карты/реквизитов Бизнес-карты) путем установления </w:t>
      </w:r>
      <w:r>
        <w:t xml:space="preserve">авторизационных</w:t>
      </w:r>
      <w:r>
        <w:t xml:space="preserve"> лимитов. </w:t>
      </w:r>
      <w:r>
        <w:t xml:space="preserve">Авторизационные</w:t>
      </w:r>
      <w:r>
        <w:t xml:space="preserve"> лимиты устанавливаются </w:t>
      </w:r>
      <w:r>
        <w:br/>
        <w:t xml:space="preserve">в пределах величин, не превышающих лимиты на совершение операций, установленные Тарифным планом «Корпоративный ПЛЮС». </w:t>
      </w:r>
      <w:r/>
    </w:p>
    <w:p>
      <w:pPr>
        <w:pStyle w:val="1655"/>
        <w:numPr>
          <w:ilvl w:val="0"/>
          <w:numId w:val="11"/>
        </w:numPr>
        <w:ind w:left="0" w:firstLine="709"/>
        <w:jc w:val="both"/>
        <w:spacing w:after="0"/>
        <w:tabs>
          <w:tab w:val="left" w:pos="-1701" w:leader="none"/>
          <w:tab w:val="left" w:pos="0" w:leader="none"/>
          <w:tab w:val="left" w:pos="1276" w:leader="none"/>
        </w:tabs>
      </w:pPr>
      <w:r>
        <w:t xml:space="preserve">Клиент определяет величину </w:t>
      </w:r>
      <w:r>
        <w:t xml:space="preserve">Авторизационных</w:t>
      </w:r>
      <w:r>
        <w:t xml:space="preserve"> лимитов по каждой Бизнес-карте и указывает их в Заявлении о присоединении к Единому сервисному договору/Заявлении на получение Бизнес-карты </w:t>
      </w:r>
      <w:r>
        <w:rPr>
          <w:bCs/>
          <w:iCs/>
        </w:rPr>
        <w:t xml:space="preserve">в пределах размера лимитов, предусмотренных Тарифным планом</w:t>
      </w:r>
      <w:r>
        <w:t xml:space="preserve">.</w:t>
      </w:r>
      <w:r/>
    </w:p>
    <w:p>
      <w:pPr>
        <w:pStyle w:val="1655"/>
        <w:numPr>
          <w:ilvl w:val="0"/>
          <w:numId w:val="11"/>
        </w:numPr>
        <w:ind w:left="0" w:firstLine="709"/>
        <w:jc w:val="both"/>
        <w:spacing w:after="0"/>
        <w:tabs>
          <w:tab w:val="left" w:pos="-1701" w:leader="none"/>
          <w:tab w:val="left" w:pos="0" w:leader="none"/>
          <w:tab w:val="left" w:pos="1276" w:leader="none"/>
        </w:tabs>
      </w:pPr>
      <w:r>
        <w:t xml:space="preserve">Для каждой Бизнес-карты могут быть установлены </w:t>
      </w:r>
      <w:r>
        <w:t xml:space="preserve">авторизационные</w:t>
      </w:r>
      <w:r>
        <w:t xml:space="preserve"> лимиты </w:t>
      </w:r>
      <w:r>
        <w:br/>
        <w:t xml:space="preserve">(</w:t>
      </w:r>
      <w:r>
        <w:rPr>
          <w:iCs/>
        </w:rPr>
        <w:t xml:space="preserve">не более величин лимитов, установленных Тарифным планом «Корпоративный ПЛЮС»)</w:t>
      </w:r>
      <w:r>
        <w:t xml:space="preserve">: </w:t>
      </w:r>
      <w:r/>
    </w:p>
    <w:p>
      <w:pPr>
        <w:pStyle w:val="1655"/>
        <w:numPr>
          <w:ilvl w:val="0"/>
          <w:numId w:val="12"/>
        </w:numPr>
        <w:ind w:left="0" w:firstLine="709"/>
        <w:jc w:val="both"/>
        <w:spacing w:after="0"/>
        <w:tabs>
          <w:tab w:val="left" w:pos="-1701" w:leader="none"/>
          <w:tab w:val="left" w:pos="0" w:leader="none"/>
          <w:tab w:val="left" w:pos="1276" w:leader="none"/>
        </w:tabs>
        <w:rPr>
          <w:iCs/>
        </w:rPr>
      </w:pPr>
      <w:r>
        <w:rPr>
          <w:iCs/>
        </w:rPr>
        <w:t xml:space="preserve">В размере всего остатка по Счету.</w:t>
      </w:r>
      <w:r>
        <w:rPr>
          <w:iCs/>
        </w:rPr>
      </w:r>
      <w:r>
        <w:rPr>
          <w:iCs/>
        </w:rPr>
      </w:r>
    </w:p>
    <w:p>
      <w:pPr>
        <w:pStyle w:val="1655"/>
        <w:numPr>
          <w:ilvl w:val="0"/>
          <w:numId w:val="12"/>
        </w:numPr>
        <w:ind w:left="0" w:firstLine="709"/>
        <w:jc w:val="both"/>
        <w:spacing w:after="0"/>
        <w:tabs>
          <w:tab w:val="left" w:pos="-1701" w:leader="none"/>
          <w:tab w:val="left" w:pos="0" w:leader="none"/>
          <w:tab w:val="left" w:pos="1276" w:leader="none"/>
        </w:tabs>
        <w:rPr>
          <w:iCs/>
        </w:rPr>
      </w:pPr>
      <w:r>
        <w:rPr>
          <w:iCs/>
        </w:rPr>
        <w:t xml:space="preserve">На получение наличных денежных средств с использованием Бизнес-карты </w:t>
      </w:r>
      <w:r>
        <w:rPr>
          <w:iCs/>
        </w:rPr>
        <w:br/>
        <w:t xml:space="preserve">в течение дня и календарного месяца. </w:t>
      </w:r>
      <w:r>
        <w:rPr>
          <w:iCs/>
        </w:rPr>
      </w:r>
      <w:r>
        <w:rPr>
          <w:iCs/>
        </w:rPr>
      </w:r>
    </w:p>
    <w:p>
      <w:pPr>
        <w:pStyle w:val="1655"/>
        <w:numPr>
          <w:ilvl w:val="0"/>
          <w:numId w:val="12"/>
        </w:numPr>
        <w:ind w:left="0" w:firstLine="709"/>
        <w:jc w:val="both"/>
        <w:spacing w:after="0"/>
        <w:tabs>
          <w:tab w:val="left" w:pos="-1701" w:leader="none"/>
          <w:tab w:val="left" w:pos="0" w:leader="none"/>
          <w:tab w:val="left" w:pos="1276" w:leader="none"/>
        </w:tabs>
        <w:rPr>
          <w:iCs/>
        </w:rPr>
      </w:pPr>
      <w:r>
        <w:rPr>
          <w:iCs/>
        </w:rPr>
        <w:t xml:space="preserve">На совершение безналичных операций оплаты товаров (работ, услуг) </w:t>
      </w:r>
      <w:r>
        <w:rPr>
          <w:iCs/>
        </w:rPr>
        <w:br/>
        <w:t xml:space="preserve">с использованием Бизнес-карты в течение дня и календарного месяца.</w:t>
      </w:r>
      <w:r>
        <w:rPr>
          <w:iCs/>
        </w:rPr>
      </w:r>
      <w:r>
        <w:rPr>
          <w:iCs/>
        </w:rPr>
      </w:r>
    </w:p>
    <w:p>
      <w:pPr>
        <w:pStyle w:val="1655"/>
        <w:numPr>
          <w:ilvl w:val="0"/>
          <w:numId w:val="12"/>
        </w:numPr>
        <w:ind w:left="0" w:firstLine="709"/>
        <w:jc w:val="both"/>
        <w:spacing w:after="0"/>
        <w:tabs>
          <w:tab w:val="left" w:pos="-1701" w:leader="none"/>
          <w:tab w:val="left" w:pos="0" w:leader="none"/>
          <w:tab w:val="left" w:pos="1276" w:leader="none"/>
        </w:tabs>
        <w:rPr>
          <w:iCs/>
        </w:rPr>
      </w:pPr>
      <w:r>
        <w:rPr>
          <w:iCs/>
        </w:rPr>
        <w:t xml:space="preserve">На совершение Операций перевода денежных средств в течение дня и календарного месяца.</w:t>
      </w:r>
      <w:r>
        <w:rPr>
          <w:iCs/>
        </w:rPr>
      </w:r>
      <w:r>
        <w:rPr>
          <w:iCs/>
        </w:rPr>
      </w:r>
    </w:p>
    <w:p>
      <w:pPr>
        <w:pStyle w:val="1655"/>
        <w:numPr>
          <w:ilvl w:val="0"/>
          <w:numId w:val="12"/>
        </w:numPr>
        <w:ind w:left="0" w:firstLine="709"/>
        <w:jc w:val="both"/>
        <w:spacing w:after="0"/>
        <w:tabs>
          <w:tab w:val="left" w:pos="-1701" w:leader="none"/>
          <w:tab w:val="left" w:pos="0" w:leader="none"/>
          <w:tab w:val="left" w:pos="1276" w:leader="none"/>
        </w:tabs>
        <w:rPr>
          <w:iCs/>
        </w:rPr>
      </w:pPr>
      <w:r>
        <w:rPr>
          <w:iCs/>
        </w:rPr>
        <w:t xml:space="preserve">Совокупно на снятие наличных, Операций перевода и оплату товаров/услуг </w:t>
      </w:r>
      <w:r>
        <w:rPr>
          <w:iCs/>
        </w:rPr>
        <w:br/>
        <w:t xml:space="preserve">в течение дня и календарного месяца.</w:t>
      </w:r>
      <w:r>
        <w:rPr>
          <w:iCs/>
        </w:rPr>
      </w:r>
      <w:r>
        <w:rPr>
          <w:iCs/>
        </w:rPr>
      </w:r>
    </w:p>
    <w:p>
      <w:pPr>
        <w:pStyle w:val="1655"/>
        <w:numPr>
          <w:ilvl w:val="0"/>
          <w:numId w:val="11"/>
        </w:numPr>
        <w:ind w:left="0" w:firstLine="709"/>
        <w:jc w:val="both"/>
        <w:spacing w:after="0"/>
        <w:tabs>
          <w:tab w:val="left" w:pos="-1701" w:leader="none"/>
          <w:tab w:val="left" w:pos="0" w:leader="none"/>
          <w:tab w:val="left" w:pos="1276" w:leader="none"/>
        </w:tabs>
      </w:pPr>
      <w:r>
        <w:t xml:space="preserve">При обработке запросов авторизации Банком осуществляется проверка установленных </w:t>
      </w:r>
      <w:r>
        <w:t xml:space="preserve">авторизационных</w:t>
      </w:r>
      <w:r>
        <w:t xml:space="preserve"> лимитов. В случае попытки проведения операции сверх установленного </w:t>
      </w:r>
      <w:r>
        <w:t xml:space="preserve">авторизационного</w:t>
      </w:r>
      <w:r>
        <w:t xml:space="preserve"> лимита, Держателю будет отказано в совершении данной операции. </w:t>
      </w:r>
      <w:r/>
    </w:p>
    <w:p>
      <w:pPr>
        <w:pStyle w:val="1655"/>
        <w:numPr>
          <w:ilvl w:val="0"/>
          <w:numId w:val="11"/>
        </w:numPr>
        <w:ind w:left="0" w:firstLine="709"/>
        <w:jc w:val="both"/>
        <w:spacing w:after="0"/>
        <w:tabs>
          <w:tab w:val="left" w:pos="-1701" w:leader="none"/>
          <w:tab w:val="left" w:pos="0" w:leader="none"/>
          <w:tab w:val="left" w:pos="1276" w:leader="none"/>
        </w:tabs>
        <w:rPr>
          <w:iCs/>
        </w:rPr>
      </w:pPr>
      <w:r>
        <w:rPr>
          <w:iCs/>
        </w:rPr>
        <w:t xml:space="preserve">Для изменения действующих </w:t>
      </w:r>
      <w:r>
        <w:rPr>
          <w:iCs/>
        </w:rPr>
        <w:t xml:space="preserve">Авторизационных</w:t>
      </w:r>
      <w:r>
        <w:rPr>
          <w:iCs/>
        </w:rPr>
        <w:t xml:space="preserve"> лимитов Клиент заполняет и передает в </w:t>
      </w:r>
      <w:r>
        <w:t xml:space="preserve">Подразделение Банка по месту открытия Счета</w:t>
      </w:r>
      <w:r>
        <w:rPr>
          <w:iCs/>
        </w:rPr>
        <w:t xml:space="preserve"> на бумажном носителе Заявление на изменение </w:t>
      </w:r>
      <w:r>
        <w:rPr>
          <w:iCs/>
        </w:rPr>
        <w:t xml:space="preserve">Авторизационных</w:t>
      </w:r>
      <w:r>
        <w:rPr>
          <w:iCs/>
        </w:rPr>
        <w:t xml:space="preserve"> лимитов операций по бизнес-карте АО «</w:t>
      </w:r>
      <w:r>
        <w:rPr>
          <w:iCs/>
        </w:rPr>
        <w:t xml:space="preserve">Россельхозбанк</w:t>
      </w:r>
      <w:r>
        <w:rPr>
          <w:iCs/>
        </w:rPr>
        <w:t xml:space="preserve">», оформленное по типовой форме Банка. Клиент вправе подать заявку на изменение ранее установленных сумм </w:t>
      </w:r>
      <w:r>
        <w:rPr>
          <w:iCs/>
        </w:rPr>
        <w:t xml:space="preserve">Авторизационных</w:t>
      </w:r>
      <w:r>
        <w:rPr>
          <w:iCs/>
        </w:rPr>
        <w:t xml:space="preserve"> лимитов по системе ИС Свой Бизнес путем заполнения формализованного электронного документа и подписания его ЭП. </w:t>
      </w:r>
      <w:r>
        <w:rPr>
          <w:iCs/>
        </w:rPr>
        <w:t xml:space="preserve">Авторизационные</w:t>
      </w:r>
      <w:r>
        <w:rPr>
          <w:iCs/>
        </w:rPr>
        <w:t xml:space="preserve"> лимиты устанавливаются в пределах размера лимитов, предусмотренных Тарифным планом</w:t>
      </w:r>
      <w:r>
        <w:rPr>
          <w:color w:val="000000"/>
        </w:rPr>
        <w:t xml:space="preserve">.</w:t>
      </w:r>
      <w:r>
        <w:rPr>
          <w:iCs/>
        </w:rPr>
      </w:r>
      <w:r>
        <w:rPr>
          <w:iCs/>
        </w:rPr>
      </w:r>
    </w:p>
    <w:p>
      <w:pPr>
        <w:pStyle w:val="1655"/>
        <w:numPr>
          <w:ilvl w:val="0"/>
          <w:numId w:val="11"/>
        </w:numPr>
        <w:ind w:left="0" w:firstLine="709"/>
        <w:jc w:val="both"/>
        <w:spacing w:after="0"/>
        <w:tabs>
          <w:tab w:val="left" w:pos="-1701" w:leader="none"/>
          <w:tab w:val="left" w:pos="0" w:leader="none"/>
          <w:tab w:val="left" w:pos="1276" w:leader="none"/>
        </w:tabs>
        <w:rPr>
          <w:iCs/>
        </w:rPr>
      </w:pPr>
      <w:r>
        <w:rPr>
          <w:iCs/>
        </w:rPr>
        <w:t xml:space="preserve">Банк устанавливает/изменяет суммы </w:t>
      </w:r>
      <w:r>
        <w:rPr>
          <w:iCs/>
        </w:rPr>
        <w:t xml:space="preserve">Авторизационного</w:t>
      </w:r>
      <w:r>
        <w:rPr>
          <w:iCs/>
        </w:rPr>
        <w:t xml:space="preserve">(</w:t>
      </w:r>
      <w:r>
        <w:rPr>
          <w:iCs/>
        </w:rPr>
        <w:t xml:space="preserve">ых</w:t>
      </w:r>
      <w:r>
        <w:rPr>
          <w:iCs/>
        </w:rPr>
        <w:t xml:space="preserve">) лимита(</w:t>
      </w:r>
      <w:r>
        <w:rPr>
          <w:iCs/>
        </w:rPr>
        <w:t xml:space="preserve">тов</w:t>
      </w:r>
      <w:r>
        <w:rPr>
          <w:iCs/>
        </w:rPr>
        <w:t xml:space="preserve">) не позднее рабочего дня, следующего за днем получения Банком соответствующего заявления на бумажном носителе или заявки в электронной форме.</w:t>
      </w:r>
      <w:r>
        <w:rPr>
          <w:iCs/>
        </w:rPr>
      </w:r>
      <w:r>
        <w:rPr>
          <w:iCs/>
        </w:rPr>
      </w:r>
    </w:p>
    <w:p>
      <w:pPr>
        <w:pStyle w:val="1655"/>
        <w:numPr>
          <w:ilvl w:val="0"/>
          <w:numId w:val="11"/>
        </w:numPr>
        <w:ind w:left="0" w:firstLine="720"/>
        <w:jc w:val="both"/>
        <w:spacing w:after="0"/>
        <w:tabs>
          <w:tab w:val="left" w:pos="-1701" w:leader="none"/>
          <w:tab w:val="left" w:pos="0" w:leader="none"/>
          <w:tab w:val="left" w:pos="540" w:leader="none"/>
          <w:tab w:val="left" w:pos="720" w:leader="none"/>
          <w:tab w:val="left" w:pos="900" w:leader="none"/>
          <w:tab w:val="left" w:pos="1276" w:leader="none"/>
        </w:tabs>
      </w:pPr>
      <w:r>
        <w:t xml:space="preserve">Ежедневный </w:t>
      </w:r>
      <w:r>
        <w:t xml:space="preserve">авторизационный</w:t>
      </w:r>
      <w:r>
        <w:t xml:space="preserve"> лимит действует с 00:00 часов до 24:00 часов </w:t>
      </w:r>
      <w:r>
        <w:br/>
        <w:t xml:space="preserve">по московскому времени. Ежемесячный </w:t>
      </w:r>
      <w:r>
        <w:t xml:space="preserve">авторизационный</w:t>
      </w:r>
      <w:r>
        <w:t xml:space="preserve"> лимит действует с первого дня месяца (или </w:t>
      </w:r>
      <w:r>
        <w:rPr>
          <w:iCs/>
        </w:rPr>
        <w:t xml:space="preserve">со дня его установления)</w:t>
      </w:r>
      <w:r>
        <w:t xml:space="preserve"> по последний день месяца включительно. </w:t>
      </w:r>
      <w:r/>
    </w:p>
    <w:p>
      <w:pPr>
        <w:pStyle w:val="1655"/>
        <w:numPr>
          <w:ilvl w:val="0"/>
          <w:numId w:val="11"/>
        </w:numPr>
        <w:ind w:left="0" w:firstLine="720"/>
        <w:jc w:val="both"/>
        <w:spacing w:after="0"/>
        <w:tabs>
          <w:tab w:val="left" w:pos="-1701" w:leader="none"/>
          <w:tab w:val="left" w:pos="0" w:leader="none"/>
          <w:tab w:val="left" w:pos="540" w:leader="none"/>
          <w:tab w:val="left" w:pos="720" w:leader="none"/>
          <w:tab w:val="left" w:pos="900" w:leader="none"/>
          <w:tab w:val="left" w:pos="1276" w:leader="none"/>
        </w:tabs>
        <w:rPr>
          <w:iCs/>
        </w:rPr>
      </w:pPr>
      <w:r>
        <w:rPr>
          <w:iCs/>
        </w:rPr>
        <w:t xml:space="preserve">Авторизационный</w:t>
      </w:r>
      <w:r>
        <w:rPr>
          <w:iCs/>
        </w:rPr>
        <w:t xml:space="preserve"> лимит по Бизнес-карте уменьшается в пределах авторизованных сумм расходных операций, совершаемых в течение календарного месяца. Восстановление </w:t>
      </w:r>
      <w:r>
        <w:rPr>
          <w:iCs/>
        </w:rPr>
        <w:t xml:space="preserve">Авторизационного</w:t>
      </w:r>
      <w:r>
        <w:rPr>
          <w:iCs/>
        </w:rPr>
        <w:t xml:space="preserve"> лимита в следующем календарном месяце происходит автоматически.</w:t>
      </w:r>
      <w:r>
        <w:rPr>
          <w:iCs/>
        </w:rPr>
      </w:r>
      <w:r>
        <w:rPr>
          <w:iCs/>
        </w:rPr>
      </w:r>
    </w:p>
    <w:p>
      <w:pPr>
        <w:pStyle w:val="1640"/>
        <w:contextualSpacing w:val="0"/>
        <w:ind w:left="0"/>
        <w:jc w:val="center"/>
        <w:keepNext/>
        <w:spacing w:before="120" w:after="120"/>
        <w:tabs>
          <w:tab w:val="left" w:pos="-1701" w:leader="none"/>
        </w:tabs>
        <w:rPr>
          <w:b/>
          <w:bCs/>
        </w:rPr>
        <w:outlineLvl w:val="0"/>
      </w:pPr>
      <w:r>
        <w:rPr>
          <w:b/>
          <w:bCs/>
        </w:rPr>
        <w:t xml:space="preserve">7. Порядок направления сторонами уведомлений при использовании Держателями/обслуживании Банком Бизнес-карт</w:t>
      </w:r>
      <w:r>
        <w:rPr>
          <w:b/>
          <w:bCs/>
        </w:rPr>
      </w:r>
      <w:r>
        <w:rPr>
          <w:b/>
          <w:bCs/>
        </w:rPr>
      </w:r>
    </w:p>
    <w:p>
      <w:pPr>
        <w:numPr>
          <w:ilvl w:val="1"/>
          <w:numId w:val="17"/>
        </w:numPr>
        <w:ind w:left="0" w:firstLine="709"/>
        <w:jc w:val="both"/>
        <w:tabs>
          <w:tab w:val="left" w:pos="1276" w:leader="none"/>
        </w:tabs>
      </w:pPr>
      <w:r>
        <w:t xml:space="preserve">Настоящий раздел Услов</w:t>
      </w:r>
      <w:r>
        <w:t xml:space="preserve">ий устанавливает порядок направления Сторонами уведомлений в соответствии с требованиями законодательства Российской Федерации при использовании Клиентом/обслуживании Банком Бизнес-карт, являющихся электронным средством платежа (далее по разделу – Услуга).</w:t>
      </w:r>
      <w:r/>
    </w:p>
    <w:p>
      <w:pPr>
        <w:numPr>
          <w:ilvl w:val="1"/>
          <w:numId w:val="17"/>
        </w:numPr>
        <w:ind w:left="0" w:firstLine="709"/>
        <w:jc w:val="both"/>
        <w:tabs>
          <w:tab w:val="left" w:pos="1276" w:leader="none"/>
        </w:tabs>
      </w:pPr>
      <w:r>
        <w:t xml:space="preserve">Сведения о каждой совершенной с использованием Бизнес-карты/реквизитов Бизнес-карты расходной операции по Счету предоставляются Держателю:</w:t>
      </w:r>
      <w:r/>
    </w:p>
    <w:p>
      <w:pPr>
        <w:ind w:firstLine="709"/>
        <w:jc w:val="both"/>
        <w:tabs>
          <w:tab w:val="left" w:pos="0" w:leader="none"/>
          <w:tab w:val="left" w:pos="1134" w:leader="none"/>
        </w:tabs>
      </w:pPr>
      <w:r>
        <w:t xml:space="preserve">-</w:t>
      </w:r>
      <w:r>
        <w:tab/>
        <w:t xml:space="preserve">путем направления SMS-уведомления на номер мобильного телефона, предоставленный Держателем в соответствии с разделом 5 настоящих Условий;</w:t>
      </w:r>
      <w:r/>
    </w:p>
    <w:p>
      <w:pPr>
        <w:ind w:firstLine="709"/>
        <w:jc w:val="both"/>
        <w:tabs>
          <w:tab w:val="left" w:pos="993" w:leader="none"/>
          <w:tab w:val="left" w:pos="1134" w:leader="none"/>
        </w:tabs>
      </w:pPr>
      <w:r>
        <w:t xml:space="preserve">Обязанность Банка по информированию Клиента о совершении расходной операции </w:t>
      </w:r>
      <w:r>
        <w:br/>
        <w:t xml:space="preserve">с использованием Бизнес-карты/реквизитов Бизнес-карты считается исполненной в соответствии с требованиями законодательства Российской Федерации, если Банк направил Держателю SMS-уведомление/</w:t>
      </w:r>
      <w:r>
        <w:rPr>
          <w:lang w:val="en-US"/>
        </w:rPr>
        <w:t xml:space="preserve">SMS</w:t>
      </w:r>
      <w:r>
        <w:t xml:space="preserve">-сообщение в соответствии с настоящим пунктом.</w:t>
      </w:r>
      <w:r/>
    </w:p>
    <w:p>
      <w:pPr>
        <w:numPr>
          <w:ilvl w:val="1"/>
          <w:numId w:val="17"/>
        </w:numPr>
        <w:ind w:left="0" w:firstLine="709"/>
        <w:jc w:val="both"/>
        <w:tabs>
          <w:tab w:val="left" w:pos="1276" w:leader="none"/>
        </w:tabs>
      </w:pPr>
      <w:r>
        <w:t xml:space="preserve">Клиент</w:t>
      </w:r>
      <w:r>
        <w:rPr>
          <w:bCs/>
          <w:color w:val="000000"/>
        </w:rPr>
        <w:t xml:space="preserve"> поручает Держателям получать направляемые Банком </w:t>
      </w:r>
      <w:r>
        <w:rPr>
          <w:bCs/>
          <w:color w:val="000000"/>
        </w:rPr>
        <w:br/>
        <w:t xml:space="preserve">SMS-уведомления о совершенных с использованием Бизнес-карты/ее реквизитов, а также незамедлительно уведомлять Банк об утрате и/или использовании Бизнес-карты/реквизитов Бизнес-карты без </w:t>
      </w:r>
      <w:r>
        <w:t xml:space="preserve">добровольного</w:t>
      </w:r>
      <w:r>
        <w:rPr>
          <w:bCs/>
          <w:color w:val="000000"/>
        </w:rPr>
        <w:t xml:space="preserve"> согласия Держателя/Клиента в соответствии с пунктом 7.5 настоящих Условий.</w:t>
      </w:r>
      <w:r/>
    </w:p>
    <w:p>
      <w:pPr>
        <w:numPr>
          <w:ilvl w:val="1"/>
          <w:numId w:val="17"/>
        </w:numPr>
        <w:ind w:left="0" w:firstLine="709"/>
        <w:jc w:val="both"/>
        <w:tabs>
          <w:tab w:val="left" w:pos="1276" w:leader="none"/>
        </w:tabs>
      </w:pPr>
      <w:r>
        <w:t xml:space="preserve">Сведения о </w:t>
      </w:r>
      <w:r>
        <w:rPr>
          <w:bCs/>
          <w:color w:val="000000"/>
        </w:rPr>
        <w:t xml:space="preserve">приходных операциях по Счету, совершенных с использованием Бизнес-карты/реквизитов Бизнес-карты </w:t>
      </w:r>
      <w:r>
        <w:t xml:space="preserve">предоставляются Клиенту/ЕИО Клиента/ Представителю Клиента по его запросу в подразделении Банка, обслуживающем Счет путем формирования выписки по Счету.</w:t>
      </w:r>
      <w:r/>
    </w:p>
    <w:p>
      <w:pPr>
        <w:numPr>
          <w:ilvl w:val="1"/>
          <w:numId w:val="17"/>
        </w:numPr>
        <w:ind w:left="0" w:firstLine="709"/>
        <w:jc w:val="both"/>
        <w:tabs>
          <w:tab w:val="left" w:pos="1276" w:leader="none"/>
        </w:tabs>
      </w:pPr>
      <w:r>
        <w:t xml:space="preserve">В случае утраты Бизнес-карты либо при использовании Бизнес-карты/реквизитов Бизнес-карты б</w:t>
      </w:r>
      <w:r>
        <w:t xml:space="preserve">ез добровольного согласия Держателя/Клиента, Держатель/Клиент/ЕИО Клиента/ Представитель Клиента незамедлительно, но не позднее дня, следующего за днем получения от Банка SMS-уведомления о совершении операций с использованием Бизнес-карты, уведомляет Банк </w:t>
      </w:r>
      <w:r>
        <w:rPr>
          <w:iCs/>
        </w:rPr>
        <w:t xml:space="preserve">путем обращения в Службу поддержки Банка по телефонам, </w:t>
      </w:r>
      <w:r>
        <w:t xml:space="preserve">размещенным на официальном сайте Банка в сети Интернет по адресу www.rshb.ru.</w:t>
      </w:r>
      <w:r/>
    </w:p>
    <w:p>
      <w:pPr>
        <w:pStyle w:val="1655"/>
        <w:ind w:left="0" w:firstLine="709"/>
        <w:jc w:val="both"/>
        <w:spacing w:after="0"/>
        <w:tabs>
          <w:tab w:val="left" w:pos="-1701" w:leader="none"/>
          <w:tab w:val="left" w:pos="0" w:leader="none"/>
          <w:tab w:val="left" w:pos="709" w:leader="none"/>
          <w:tab w:val="left" w:pos="1276" w:leader="none"/>
        </w:tabs>
        <w:rPr>
          <w:iCs/>
        </w:rPr>
      </w:pPr>
      <w:r>
        <w:rPr>
          <w:iCs/>
        </w:rPr>
        <w:t xml:space="preserve">Банк, по факту получения уведомления от Держателя/Клиента/ЕИО Клиента/ Представителя Клиента об утрате/использовании Бизнес-карты/реквизитов Бизнес-карты без добровольного согласия Держателя/Клиента незамедлительно принимает меры по приостановлению </w:t>
      </w:r>
      <w:r>
        <w:rPr>
          <w:iCs/>
        </w:rPr>
        <w:t xml:space="preserve">использования</w:t>
      </w:r>
      <w:r>
        <w:rPr>
          <w:iCs/>
        </w:rPr>
        <w:t xml:space="preserve"> Бизнес-карты. </w:t>
      </w:r>
      <w:r>
        <w:rPr>
          <w:iCs/>
        </w:rPr>
      </w:r>
      <w:r>
        <w:rPr>
          <w:iCs/>
        </w:rPr>
      </w:r>
    </w:p>
    <w:p>
      <w:pPr>
        <w:numPr>
          <w:ilvl w:val="1"/>
          <w:numId w:val="17"/>
        </w:numPr>
        <w:ind w:left="0" w:firstLine="709"/>
        <w:jc w:val="both"/>
        <w:tabs>
          <w:tab w:val="left" w:pos="1276" w:leader="none"/>
        </w:tabs>
        <w:rPr>
          <w:bCs/>
          <w:color w:val="000000"/>
        </w:rPr>
      </w:pPr>
      <w:r>
        <w:rPr>
          <w:iCs/>
        </w:rPr>
        <w:t xml:space="preserve">В случае использования </w:t>
      </w:r>
      <w:r>
        <w:t xml:space="preserve">Клиентом ИС Свой Бизнес Клиент может приостановить использование Бизнес-карты путем направления в Банк заявки на блокировку карты по ИС Свой Бизнес. Заявка подписывается в ИС Свой Бизнес электронной подписью (Э</w:t>
      </w:r>
      <w:r>
        <w:t xml:space="preserve">П) ЕИО Клиента (самого Клиента). После успешной обработки заявки Клиенту в ИС Свой Бизнес автоматически сформируется сообщение о приостановлении использования Бизнес-карты в режиме реального времени. Возобновление использования Бизнес-карты осуществляется </w:t>
      </w:r>
      <w:r>
        <w:rPr>
          <w:color w:val="000000"/>
        </w:rPr>
        <w:t xml:space="preserve">по письменному заявлению Клиента, переданному в подразделение Банка по месту ведения Счета</w:t>
      </w:r>
      <w:r>
        <w:rPr>
          <w:color w:val="000000"/>
        </w:rPr>
        <w:t xml:space="preserve">.</w:t>
      </w:r>
      <w:r>
        <w:rPr>
          <w:bCs/>
          <w:color w:val="000000"/>
        </w:rPr>
      </w:r>
      <w:r>
        <w:rPr>
          <w:bCs/>
          <w:color w:val="000000"/>
        </w:rPr>
      </w:r>
    </w:p>
    <w:p>
      <w:pPr>
        <w:numPr>
          <w:ilvl w:val="1"/>
          <w:numId w:val="17"/>
        </w:numPr>
        <w:ind w:left="0" w:firstLine="709"/>
        <w:jc w:val="both"/>
        <w:tabs>
          <w:tab w:val="left" w:pos="1276" w:leader="none"/>
        </w:tabs>
        <w:rPr>
          <w:bCs/>
          <w:color w:val="000000"/>
        </w:rPr>
      </w:pPr>
      <w:r>
        <w:t xml:space="preserve">Банк</w:t>
      </w:r>
      <w:r>
        <w:rPr>
          <w:bCs/>
          <w:color w:val="000000"/>
        </w:rPr>
        <w:t xml:space="preserve"> фиксирует и хранит не менее 3 (трех) лет направленные Держателю </w:t>
      </w:r>
      <w:r>
        <w:t xml:space="preserve">уведомления о совершенных операциях</w:t>
      </w:r>
      <w:r>
        <w:rPr>
          <w:bCs/>
          <w:color w:val="000000"/>
        </w:rPr>
        <w:t xml:space="preserve"> и полученные от Держателя уведомления об утрате Бизнес-карты и/или использовании Бизнес-карты/реквизитов Бизнес-карты без добровольного согласия Держателя </w:t>
      </w:r>
      <w:r>
        <w:t xml:space="preserve">(в том числе посредством обращения в Банк по телефону).</w:t>
      </w:r>
      <w:r>
        <w:rPr>
          <w:bCs/>
          <w:color w:val="000000"/>
        </w:rPr>
        <w:t xml:space="preserve"> </w:t>
      </w:r>
      <w:r>
        <w:rPr>
          <w:bCs/>
          <w:color w:val="000000"/>
        </w:rPr>
      </w:r>
      <w:r>
        <w:rPr>
          <w:bCs/>
          <w:color w:val="000000"/>
        </w:rPr>
      </w:r>
    </w:p>
    <w:p>
      <w:pPr>
        <w:numPr>
          <w:ilvl w:val="1"/>
          <w:numId w:val="17"/>
        </w:numPr>
        <w:ind w:left="0" w:firstLine="709"/>
        <w:jc w:val="both"/>
        <w:tabs>
          <w:tab w:val="left" w:pos="1276" w:leader="none"/>
        </w:tabs>
        <w:rPr>
          <w:bCs/>
          <w:color w:val="000000"/>
        </w:rPr>
      </w:pPr>
      <w:r>
        <w:t xml:space="preserve">Архивная</w:t>
      </w:r>
      <w:r>
        <w:rPr>
          <w:bCs/>
          <w:color w:val="000000"/>
        </w:rPr>
        <w:t xml:space="preserve"> услуга «Корпоративный </w:t>
      </w:r>
      <w:r>
        <w:rPr>
          <w:bCs/>
          <w:color w:val="000000"/>
          <w:lang w:val="en-US"/>
        </w:rPr>
        <w:t xml:space="preserve">SMS</w:t>
      </w:r>
      <w:r>
        <w:rPr>
          <w:bCs/>
          <w:color w:val="000000"/>
        </w:rPr>
        <w:t xml:space="preserve">-сервис», подключенная Клиенту </w:t>
      </w:r>
      <w:r>
        <w:rPr>
          <w:bCs/>
          <w:color w:val="000000"/>
        </w:rPr>
        <w:br/>
        <w:t xml:space="preserve">до 23.01.2023, действует в объеме, указанном в Приложении 24 к данным Условиям, до момента перехода Клиента на иные сервисы Банка, осуществляющие </w:t>
      </w:r>
      <w:r>
        <w:rPr>
          <w:bCs/>
          <w:color w:val="000000"/>
        </w:rPr>
        <w:br/>
      </w:r>
      <w:r>
        <w:rPr>
          <w:bCs/>
          <w:color w:val="000000"/>
          <w:lang w:val="en-US"/>
        </w:rPr>
        <w:t xml:space="preserve">SMS</w:t>
      </w:r>
      <w:r>
        <w:rPr>
          <w:bCs/>
          <w:color w:val="000000"/>
        </w:rPr>
        <w:t xml:space="preserve">-информирование в рамках РКО. Изменение параметров архивной услуги «Корпоративный </w:t>
      </w:r>
      <w:r>
        <w:rPr>
          <w:bCs/>
          <w:color w:val="000000"/>
          <w:lang w:val="en-US"/>
        </w:rPr>
        <w:t xml:space="preserve">SMS</w:t>
      </w:r>
      <w:r>
        <w:rPr>
          <w:bCs/>
          <w:color w:val="000000"/>
        </w:rPr>
        <w:t xml:space="preserve">-сервис» для подключенных Клиентов и подключение новых клиентов после 23.01.2023 не доступно.</w:t>
      </w:r>
      <w:r>
        <w:rPr>
          <w:bCs/>
          <w:color w:val="000000"/>
        </w:rPr>
      </w:r>
      <w:r>
        <w:rPr>
          <w:bCs/>
          <w:color w:val="000000"/>
        </w:rPr>
      </w:r>
    </w:p>
    <w:p>
      <w:pPr>
        <w:ind w:firstLine="709"/>
        <w:jc w:val="both"/>
        <w:tabs>
          <w:tab w:val="left" w:pos="0" w:leader="none"/>
          <w:tab w:val="left" w:pos="709" w:leader="none"/>
        </w:tabs>
        <w:rPr>
          <w:bCs/>
          <w:color w:val="000000"/>
        </w:rPr>
      </w:pPr>
      <w:r>
        <w:rPr>
          <w:bCs/>
          <w:color w:val="000000"/>
        </w:rPr>
        <w:t xml:space="preserve">В рамках Услуги Держателю предоставляется возможность </w:t>
      </w:r>
      <w:r>
        <w:rPr>
          <w:bCs/>
          <w:color w:val="000000"/>
        </w:rPr>
        <w:t xml:space="preserve">приостановить использование </w:t>
      </w:r>
      <w:r>
        <w:rPr>
          <w:bCs/>
          <w:color w:val="000000"/>
        </w:rPr>
        <w:t xml:space="preserve">Бизнес-карты и получения информации о доступном остатке на Счете путем передачи в Банк соответствующего SMS-запроса. Формат SMS-запросов приведен в таблице 2 Приложения 24 к настоящим Условиям.</w:t>
      </w:r>
      <w:r>
        <w:rPr>
          <w:bCs/>
          <w:color w:val="000000"/>
        </w:rPr>
      </w:r>
      <w:r>
        <w:rPr>
          <w:bCs/>
          <w:color w:val="000000"/>
        </w:rPr>
      </w:r>
    </w:p>
    <w:p>
      <w:pPr>
        <w:ind w:firstLine="709"/>
        <w:jc w:val="both"/>
        <w:tabs>
          <w:tab w:val="left" w:pos="0" w:leader="none"/>
          <w:tab w:val="left" w:pos="1276" w:leader="none"/>
        </w:tabs>
        <w:rPr>
          <w:bCs/>
          <w:color w:val="000000"/>
        </w:rPr>
      </w:pPr>
      <w:r>
        <w:rPr>
          <w:bCs/>
          <w:color w:val="000000"/>
        </w:rPr>
        <w:t xml:space="preserve">Услуга оказывается Банком по последнему номеру мобильного телефона Держателя, предоставленному в Банк Клиентом.</w:t>
      </w:r>
      <w:r>
        <w:rPr>
          <w:bCs/>
          <w:color w:val="000000"/>
        </w:rPr>
      </w:r>
      <w:r>
        <w:rPr>
          <w:bCs/>
          <w:color w:val="000000"/>
        </w:rPr>
      </w:r>
    </w:p>
    <w:p>
      <w:pPr>
        <w:ind w:firstLine="709"/>
        <w:jc w:val="both"/>
        <w:rPr>
          <w:bCs/>
          <w:color w:val="000000"/>
        </w:rPr>
      </w:pPr>
      <w:r>
        <w:rPr>
          <w:bCs/>
          <w:color w:val="000000"/>
        </w:rPr>
        <w:t xml:space="preserve">В случае утраты Бизнес-карты либо при использовании Бизнес-карты/реквизитов Бизнес-карты без согласия Держателя/Клиент</w:t>
      </w:r>
      <w:r>
        <w:rPr>
          <w:bCs/>
          <w:color w:val="000000"/>
        </w:rPr>
        <w:t xml:space="preserve">а, Держатель/Клиент/ЕИО Клиента/ Представитель Клиента незамедлительно, но не позднее дня, следующего за днем получения от Банка SMS-уведомления/SMS-сообщения о совершении операций с использованием Бизнес-карты, уведомляет Банк одним из следующих способов:</w:t>
      </w:r>
      <w:r>
        <w:rPr>
          <w:bCs/>
          <w:color w:val="000000"/>
        </w:rPr>
      </w:r>
      <w:r>
        <w:rPr>
          <w:bCs/>
          <w:color w:val="000000"/>
        </w:rPr>
      </w:r>
    </w:p>
    <w:p>
      <w:pPr>
        <w:pStyle w:val="1655"/>
        <w:ind w:left="0" w:firstLine="709"/>
        <w:jc w:val="both"/>
        <w:spacing w:after="0"/>
        <w:tabs>
          <w:tab w:val="left" w:pos="-1701" w:leader="none"/>
          <w:tab w:val="left" w:pos="0" w:leader="none"/>
          <w:tab w:val="left" w:pos="1134" w:leader="none"/>
          <w:tab w:val="left" w:pos="1701" w:leader="none"/>
        </w:tabs>
        <w:rPr>
          <w:bCs/>
          <w:color w:val="000000"/>
        </w:rPr>
      </w:pPr>
      <w:r>
        <w:rPr>
          <w:bCs/>
          <w:color w:val="000000"/>
        </w:rPr>
        <w:t xml:space="preserve">-</w:t>
      </w:r>
      <w:r>
        <w:rPr>
          <w:bCs/>
          <w:color w:val="000000"/>
        </w:rPr>
        <w:tab/>
        <w:t xml:space="preserve">путем обращения в Службу поддержки Банка по телефонам, размещенным </w:t>
      </w:r>
      <w:r>
        <w:rPr>
          <w:bCs/>
          <w:color w:val="000000"/>
        </w:rPr>
        <w:br/>
        <w:t xml:space="preserve">на официальном сайте Банка в сети Интернет по адресу </w:t>
      </w:r>
      <w:hyperlink r:id="rId16" w:tooltip="http://www.rshb.ru" w:history="1">
        <w:r>
          <w:rPr>
            <w:bCs/>
            <w:color w:val="000000"/>
          </w:rPr>
          <w:t xml:space="preserve">www.rshb.ru</w:t>
        </w:r>
      </w:hyperlink>
      <w:r>
        <w:rPr>
          <w:bCs/>
          <w:color w:val="000000"/>
        </w:rPr>
        <w:t xml:space="preserve">;</w:t>
      </w:r>
      <w:r>
        <w:rPr>
          <w:bCs/>
          <w:color w:val="000000"/>
        </w:rPr>
      </w:r>
      <w:r>
        <w:rPr>
          <w:bCs/>
          <w:color w:val="000000"/>
        </w:rPr>
      </w:r>
    </w:p>
    <w:p>
      <w:pPr>
        <w:ind w:firstLine="709"/>
        <w:jc w:val="both"/>
        <w:tabs>
          <w:tab w:val="left" w:pos="1134" w:leader="none"/>
          <w:tab w:val="left" w:pos="1276" w:leader="none"/>
        </w:tabs>
        <w:rPr>
          <w:bCs/>
          <w:color w:val="000000"/>
        </w:rPr>
      </w:pPr>
      <w:r>
        <w:rPr>
          <w:bCs/>
          <w:color w:val="000000"/>
        </w:rPr>
        <w:t xml:space="preserve">-</w:t>
      </w:r>
      <w:r>
        <w:rPr>
          <w:bCs/>
          <w:color w:val="000000"/>
        </w:rPr>
        <w:tab/>
        <w:t xml:space="preserve">путем передачи SMS-запроса на приостановление авторизаций по Бизнес-карте </w:t>
      </w:r>
      <w:r>
        <w:rPr>
          <w:bCs/>
          <w:color w:val="000000"/>
        </w:rPr>
        <w:br/>
        <w:t xml:space="preserve">в соответствии с настоящими Условиями (в случае, если Держатель/Клиент является действующим пользователем услуг «Корпоративный SMS-сервис»).</w:t>
      </w:r>
      <w:r>
        <w:rPr>
          <w:bCs/>
          <w:color w:val="000000"/>
        </w:rPr>
      </w:r>
      <w:r>
        <w:rPr>
          <w:bCs/>
          <w:color w:val="000000"/>
        </w:rPr>
      </w:r>
    </w:p>
    <w:p>
      <w:pPr>
        <w:ind w:firstLine="709"/>
        <w:jc w:val="both"/>
        <w:tabs>
          <w:tab w:val="left" w:pos="0" w:leader="none"/>
          <w:tab w:val="left" w:pos="480" w:leader="none"/>
        </w:tabs>
        <w:rPr>
          <w:bCs/>
          <w:color w:val="000000"/>
        </w:rPr>
      </w:pPr>
      <w:r>
        <w:rPr>
          <w:bCs/>
          <w:color w:val="000000"/>
        </w:rPr>
        <w:t xml:space="preserve">Информация о номерах телефонов, с которых Банк осуществляет рассылку </w:t>
      </w:r>
      <w:r>
        <w:rPr>
          <w:bCs/>
          <w:color w:val="000000"/>
        </w:rPr>
        <w:br/>
        <w:t xml:space="preserve">SMS-сообщений/прием SMS-запросов, размещена на официальном сайте Банка в сети интернет по адресу: </w:t>
      </w:r>
      <w:hyperlink r:id="rId17" w:tooltip="http://www.rshb.ru" w:history="1">
        <w:r>
          <w:rPr>
            <w:bCs/>
            <w:color w:val="000000"/>
          </w:rPr>
          <w:t xml:space="preserve">http://www.rshb.ru</w:t>
        </w:r>
      </w:hyperlink>
      <w:r>
        <w:rPr>
          <w:bCs/>
          <w:color w:val="000000"/>
        </w:rPr>
        <w:t xml:space="preserve">. Информацию об изменении номеров телефонов Банк доводит до сведения Клиенту путем направления Держателю SMS-сообщения.</w:t>
      </w:r>
      <w:r>
        <w:rPr>
          <w:bCs/>
          <w:color w:val="000000"/>
        </w:rPr>
      </w:r>
      <w:r>
        <w:rPr>
          <w:bCs/>
          <w:color w:val="000000"/>
        </w:rPr>
      </w:r>
    </w:p>
    <w:p>
      <w:pPr>
        <w:ind w:firstLine="709"/>
        <w:jc w:val="both"/>
        <w:tabs>
          <w:tab w:val="left" w:pos="0" w:leader="none"/>
          <w:tab w:val="left" w:pos="480" w:leader="none"/>
        </w:tabs>
        <w:rPr>
          <w:bCs/>
          <w:color w:val="000000"/>
        </w:rPr>
      </w:pPr>
      <w:r>
        <w:rPr>
          <w:bCs/>
          <w:color w:val="000000"/>
        </w:rPr>
        <w:t xml:space="preserve">Банк фиксирует и хранит не менее 3 (трех) лет направленные Держателю </w:t>
      </w:r>
      <w:r>
        <w:rPr>
          <w:bCs/>
          <w:color w:val="000000"/>
        </w:rPr>
        <w:br/>
        <w:t xml:space="preserve">SMS-сообщения в рамках оказания услуги «Корпоративный SMS-сервис» и полученные от Держателя уведомления об утрате Бизнес-карты и/или использовании Бизнес-карты/реквизитов Бизнес-карты без согласия Держателя/Клиента.</w:t>
      </w:r>
      <w:r>
        <w:rPr>
          <w:bCs/>
          <w:color w:val="000000"/>
        </w:rPr>
      </w:r>
      <w:r>
        <w:rPr>
          <w:bCs/>
          <w:color w:val="000000"/>
        </w:rPr>
      </w:r>
    </w:p>
    <w:p>
      <w:pPr>
        <w:ind w:firstLine="709"/>
        <w:jc w:val="both"/>
        <w:tabs>
          <w:tab w:val="left" w:pos="0" w:leader="none"/>
          <w:tab w:val="left" w:pos="1276" w:leader="none"/>
        </w:tabs>
        <w:rPr>
          <w:bCs/>
          <w:color w:val="000000"/>
        </w:rPr>
      </w:pPr>
      <w:r>
        <w:rPr>
          <w:bCs/>
          <w:color w:val="000000"/>
        </w:rPr>
        <w:t xml:space="preserve">Банк оставляет за собой право направлять на номер мобильного телефона любые информационные сообщения, которые могут затронуть отношения между Клиентом </w:t>
      </w:r>
      <w:r>
        <w:rPr>
          <w:bCs/>
          <w:color w:val="000000"/>
        </w:rPr>
        <w:br/>
        <w:t xml:space="preserve">и Банком и связанные с обслуживанием Банком Бизнес-карт Клиента.</w:t>
      </w:r>
      <w:r>
        <w:rPr>
          <w:bCs/>
          <w:color w:val="000000"/>
        </w:rPr>
      </w:r>
      <w:r>
        <w:rPr>
          <w:bCs/>
          <w:color w:val="000000"/>
        </w:rPr>
      </w:r>
    </w:p>
    <w:p>
      <w:pPr>
        <w:ind w:firstLine="709"/>
        <w:jc w:val="both"/>
        <w:tabs>
          <w:tab w:val="left" w:pos="0" w:leader="none"/>
          <w:tab w:val="left" w:pos="1276" w:leader="none"/>
        </w:tabs>
        <w:rPr>
          <w:bCs/>
          <w:color w:val="000000"/>
        </w:rPr>
      </w:pPr>
      <w:r>
        <w:rPr>
          <w:bCs/>
          <w:color w:val="000000"/>
        </w:rPr>
        <w:t xml:space="preserve">Клиент предоставляет Банку право списывать со Счета в одностороннем порядке без дополнительного распоряжения Клиента на основании банковского ордера комиссию согласно Тарифного плана «Корпоративный ПЛЮС» за каждый номер моб</w:t>
      </w:r>
      <w:r>
        <w:rPr>
          <w:bCs/>
          <w:color w:val="000000"/>
        </w:rPr>
        <w:t xml:space="preserve">ильного телефона, подключенный к Услуге по заявлению Клиента. Указанное право является заранее данным акцептом, который предоставлен Банку Клиентом по настоящим Условиям без ограничения по количеству расчетных документов Банка, выставляемых в соответствии </w:t>
      </w:r>
      <w:r>
        <w:rPr>
          <w:bCs/>
          <w:color w:val="000000"/>
        </w:rPr>
        <w:br/>
        <w:t xml:space="preserve">с настоящими Условиями, без ограничения по сумме и требованиям из обязательств, вытекающих из настоящих Условий.</w:t>
      </w:r>
      <w:r>
        <w:rPr>
          <w:bCs/>
          <w:color w:val="000000"/>
        </w:rPr>
      </w:r>
      <w:r>
        <w:rPr>
          <w:bCs/>
          <w:color w:val="000000"/>
        </w:rPr>
      </w:r>
    </w:p>
    <w:p>
      <w:pPr>
        <w:ind w:firstLine="709"/>
        <w:jc w:val="both"/>
        <w:tabs>
          <w:tab w:val="left" w:pos="1276" w:leader="none"/>
        </w:tabs>
        <w:rPr>
          <w:bCs/>
          <w:color w:val="000000"/>
        </w:rPr>
      </w:pPr>
      <w:r>
        <w:rPr>
          <w:bCs/>
          <w:color w:val="000000"/>
        </w:rPr>
        <w:t xml:space="preserve">Комиссия взимается при первоначальном подключении Услуги и далее ежемесячно </w:t>
      </w:r>
      <w:r>
        <w:rPr>
          <w:bCs/>
          <w:color w:val="000000"/>
        </w:rPr>
        <w:br/>
        <w:t xml:space="preserve">в ту же дату следующего календарного месяца, за каждый подключенный к Услуге номер мобильного телефона. Если дата очередного списания комиссии приходится на нерабочий день, то комиссия списывается не позднее следующего за ним рабочего дня.</w:t>
      </w:r>
      <w:r>
        <w:rPr>
          <w:bCs/>
          <w:color w:val="000000"/>
        </w:rPr>
      </w:r>
      <w:r>
        <w:rPr>
          <w:bCs/>
          <w:color w:val="000000"/>
        </w:rPr>
      </w:r>
    </w:p>
    <w:p>
      <w:pPr>
        <w:ind w:firstLine="709"/>
        <w:jc w:val="both"/>
        <w:tabs>
          <w:tab w:val="left" w:pos="1276" w:leader="none"/>
        </w:tabs>
        <w:rPr>
          <w:bCs/>
          <w:color w:val="000000"/>
        </w:rPr>
      </w:pPr>
      <w:r>
        <w:rPr>
          <w:bCs/>
          <w:color w:val="000000"/>
        </w:rPr>
        <w:t xml:space="preserve">Отсутствие операций по Счету или иных действий Держателя, инициирующих предоставление Банком Услуги в соответствии с Приложением 2 к настоящим Условиям, </w:t>
      </w:r>
      <w:r>
        <w:rPr>
          <w:bCs/>
          <w:color w:val="000000"/>
        </w:rPr>
        <w:br/>
        <w:t xml:space="preserve">не является основанием для возврата Банком комиссии за предоставление Услуги.</w:t>
      </w:r>
      <w:r>
        <w:rPr>
          <w:bCs/>
          <w:color w:val="000000"/>
        </w:rPr>
      </w:r>
      <w:r>
        <w:rPr>
          <w:bCs/>
          <w:color w:val="000000"/>
        </w:rPr>
      </w:r>
    </w:p>
    <w:p>
      <w:pPr>
        <w:ind w:firstLine="709"/>
        <w:jc w:val="both"/>
        <w:tabs>
          <w:tab w:val="left" w:pos="1276" w:leader="none"/>
        </w:tabs>
        <w:rPr>
          <w:bCs/>
          <w:color w:val="000000"/>
        </w:rPr>
      </w:pPr>
      <w:r>
        <w:rPr>
          <w:bCs/>
          <w:color w:val="000000"/>
        </w:rPr>
        <w:t xml:space="preserve">При недостаточности доступного остатка на Счете для списания ежемесячной комиссии Банк приостанавливает предоставление Услуги по номерам мобильных телефонов, комиссия за которые не оплачена. В случае п</w:t>
      </w:r>
      <w:r>
        <w:rPr>
          <w:bCs/>
          <w:color w:val="000000"/>
        </w:rPr>
        <w:t xml:space="preserve">оступления на Счет денежных средств, достаточных для оплаты комиссии, после списания комиссии со Счета предоставление Услуги возобновляется. Банк уведомляет Клиента о приостановлении/возобновлении Услуги путем направления соответствующего SMS-сообщения на </w:t>
      </w:r>
      <w:r>
        <w:rPr>
          <w:bCs/>
          <w:color w:val="000000"/>
        </w:rPr>
        <w:t xml:space="preserve">номера телефонов, по которым приостановлено/возобновлено предоставление Услуги. За период, когда оказание Услуги было приостановлено, комиссия не взимается. В дальнейшем списание комиссии будет производиться в дату, когда оказание Услуги было возобновлено.</w:t>
      </w:r>
      <w:r>
        <w:rPr>
          <w:bCs/>
          <w:color w:val="000000"/>
        </w:rPr>
      </w:r>
      <w:r>
        <w:rPr>
          <w:bCs/>
          <w:color w:val="000000"/>
        </w:rPr>
      </w:r>
    </w:p>
    <w:p>
      <w:pPr>
        <w:ind w:firstLine="709"/>
        <w:jc w:val="both"/>
        <w:tabs>
          <w:tab w:val="left" w:pos="1276" w:leader="none"/>
        </w:tabs>
        <w:rPr>
          <w:bCs/>
          <w:color w:val="000000"/>
        </w:rPr>
      </w:pPr>
      <w:r>
        <w:rPr>
          <w:bCs/>
          <w:color w:val="000000"/>
        </w:rPr>
        <w:t xml:space="preserve">Банк не несет ответственности за отсутствие у Держателя доступа к средствам, </w:t>
      </w:r>
      <w:r>
        <w:rPr>
          <w:bCs/>
          <w:color w:val="000000"/>
        </w:rPr>
        <w:br/>
        <w:t xml:space="preserve">с использованием которых Держатель может уведомить Банк о неправомерных операциях, совершаемых с использованием Бизнес-карты, либо за несвоевременную отправку Держателем SMS-запроса, в том числе за сбои сетей связи, возникшие по независящим </w:t>
      </w:r>
      <w:r>
        <w:rPr>
          <w:bCs/>
          <w:color w:val="000000"/>
        </w:rPr>
        <w:br/>
        <w:t xml:space="preserve">от Банка причинам и повлекшие за собой несвоевременное получение или неполучение Банком SMS-запроса.</w:t>
      </w:r>
      <w:r>
        <w:rPr>
          <w:bCs/>
          <w:color w:val="000000"/>
        </w:rPr>
      </w:r>
      <w:r>
        <w:rPr>
          <w:bCs/>
          <w:color w:val="000000"/>
        </w:rPr>
      </w:r>
    </w:p>
    <w:p>
      <w:pPr>
        <w:ind w:firstLine="709"/>
        <w:jc w:val="both"/>
        <w:tabs>
          <w:tab w:val="left" w:pos="1276" w:leader="none"/>
        </w:tabs>
        <w:rPr>
          <w:bCs/>
          <w:color w:val="000000"/>
        </w:rPr>
      </w:pPr>
      <w:r>
        <w:rPr>
          <w:bCs/>
          <w:color w:val="000000"/>
        </w:rPr>
        <w:t xml:space="preserve">Клиент вправе отказаться от предоставления услуги «Корпоративный </w:t>
      </w:r>
      <w:r>
        <w:rPr>
          <w:bCs/>
          <w:color w:val="000000"/>
        </w:rPr>
        <w:br/>
        <w:t xml:space="preserve">SMS-сервис» Держателю/Держателям. Для отключения Услуги Клиент предоставляет в подразделение Банка по месту ведения Счета Заявление на отключение услуги «Корпоративный SMS-сервис» по типовой форме Банка по форме Приложения 21 </w:t>
      </w:r>
      <w:r>
        <w:rPr>
          <w:bCs/>
          <w:color w:val="000000"/>
        </w:rPr>
        <w:br/>
        <w:t xml:space="preserve">к настоящим Условиям. Услуга отключается не позднее рабочего дня, следующего за днем получения Банком от Клиента Заявления на отключение услуги. </w:t>
      </w:r>
      <w:r>
        <w:rPr>
          <w:bCs/>
          <w:color w:val="000000"/>
        </w:rPr>
      </w:r>
      <w:r>
        <w:rPr>
          <w:bCs/>
          <w:color w:val="000000"/>
        </w:rPr>
      </w:r>
    </w:p>
    <w:p>
      <w:pPr>
        <w:ind w:firstLine="709"/>
        <w:jc w:val="both"/>
        <w:tabs>
          <w:tab w:val="left" w:pos="1276" w:leader="none"/>
        </w:tabs>
        <w:rPr>
          <w:bCs/>
          <w:color w:val="000000"/>
        </w:rPr>
      </w:pPr>
      <w:r>
        <w:rPr>
          <w:bCs/>
          <w:color w:val="000000"/>
        </w:rPr>
        <w:t xml:space="preserve">Отключение Услуги без подачи Клиентом Заявления на отключение услуги «Корпоративный SMS-сервис» осуществляется Банком:</w:t>
      </w:r>
      <w:r>
        <w:rPr>
          <w:bCs/>
          <w:color w:val="000000"/>
        </w:rPr>
      </w:r>
      <w:r>
        <w:rPr>
          <w:bCs/>
          <w:color w:val="000000"/>
        </w:rPr>
      </w:r>
    </w:p>
    <w:p>
      <w:pPr>
        <w:ind w:firstLine="709"/>
        <w:jc w:val="both"/>
        <w:tabs>
          <w:tab w:val="left" w:pos="1418" w:leader="none"/>
          <w:tab w:val="left" w:pos="1560" w:leader="none"/>
        </w:tabs>
        <w:rPr>
          <w:bCs/>
          <w:color w:val="000000"/>
        </w:rPr>
      </w:pPr>
      <w:r>
        <w:rPr>
          <w:bCs/>
          <w:color w:val="000000"/>
        </w:rPr>
        <w:t xml:space="preserve">При расторжении (прекращении) Договора и закрытии Счета.</w:t>
      </w:r>
      <w:r>
        <w:rPr>
          <w:bCs/>
          <w:color w:val="000000"/>
        </w:rPr>
      </w:r>
      <w:r>
        <w:rPr>
          <w:bCs/>
          <w:color w:val="000000"/>
        </w:rPr>
      </w:r>
    </w:p>
    <w:p>
      <w:pPr>
        <w:ind w:firstLine="709"/>
        <w:jc w:val="both"/>
        <w:tabs>
          <w:tab w:val="left" w:pos="1418" w:leader="none"/>
          <w:tab w:val="left" w:pos="1560" w:leader="none"/>
        </w:tabs>
        <w:rPr>
          <w:bCs/>
          <w:color w:val="000000"/>
        </w:rPr>
      </w:pPr>
      <w:r>
        <w:rPr>
          <w:bCs/>
          <w:color w:val="000000"/>
        </w:rPr>
        <w:t xml:space="preserve">Если оплата Услуги не производилась в течение 3 (трех) месяцев.</w:t>
      </w:r>
      <w:r>
        <w:rPr>
          <w:bCs/>
          <w:color w:val="000000"/>
        </w:rPr>
      </w:r>
      <w:r>
        <w:rPr>
          <w:bCs/>
          <w:color w:val="000000"/>
        </w:rPr>
      </w:r>
    </w:p>
    <w:p>
      <w:pPr>
        <w:ind w:firstLine="709"/>
        <w:jc w:val="both"/>
        <w:tabs>
          <w:tab w:val="left" w:pos="1276" w:leader="none"/>
        </w:tabs>
        <w:rPr>
          <w:bCs/>
          <w:color w:val="000000"/>
        </w:rPr>
      </w:pPr>
      <w:r>
        <w:rPr>
          <w:bCs/>
          <w:color w:val="000000"/>
        </w:rPr>
        <w:t xml:space="preserve">При отключении Услуги денежные средства, ранее списанные Банком в оплату комиссии за предоставление Услуги, Клиенту не возвращаются.</w:t>
      </w:r>
      <w:r>
        <w:rPr>
          <w:bCs/>
          <w:color w:val="000000"/>
        </w:rPr>
      </w:r>
      <w:r>
        <w:rPr>
          <w:bCs/>
          <w:color w:val="000000"/>
        </w:rPr>
      </w:r>
    </w:p>
    <w:p>
      <w:pPr>
        <w:ind w:firstLine="709"/>
        <w:jc w:val="both"/>
        <w:tabs>
          <w:tab w:val="left" w:pos="1276" w:leader="none"/>
        </w:tabs>
        <w:rPr>
          <w:color w:val="000000"/>
        </w:rPr>
      </w:pPr>
      <w:r>
        <w:rPr>
          <w:bCs/>
          <w:color w:val="000000"/>
        </w:rPr>
        <w:t xml:space="preserve">При отключении Услуги Банк уведомляет Клиента путем отправки </w:t>
      </w:r>
      <w:r>
        <w:rPr>
          <w:bCs/>
          <w:color w:val="000000"/>
        </w:rPr>
        <w:br/>
        <w:t xml:space="preserve">SMS-сообщения Держателям, для которых Услуга отключается.</w:t>
      </w:r>
      <w:r>
        <w:rPr>
          <w:color w:val="000000"/>
        </w:rPr>
      </w:r>
      <w:r>
        <w:rPr>
          <w:color w:val="000000"/>
        </w:rPr>
      </w:r>
    </w:p>
    <w:p>
      <w:pPr>
        <w:ind w:firstLine="709"/>
        <w:jc w:val="both"/>
        <w:tabs>
          <w:tab w:val="left" w:pos="1276" w:leader="none"/>
        </w:tabs>
        <w:rPr>
          <w:color w:val="000000"/>
          <w:highlight w:val="none"/>
        </w:rPr>
      </w:pPr>
      <w:r>
        <w:rPr>
          <w:bCs/>
          <w:color w:val="000000"/>
          <w:highlight w:val="none"/>
        </w:rPr>
        <w:t xml:space="preserve">7.9</w:t>
      </w:r>
      <w:r>
        <w:rPr>
          <w:rFonts w:eastAsia="Calibri"/>
        </w:rPr>
        <w:t xml:space="preserve">В случае утраты Т</w:t>
      </w:r>
      <w:r>
        <w:rPr>
          <w:rFonts w:eastAsia="Calibri"/>
        </w:rPr>
        <w:t xml:space="preserve">ехнического устрой</w:t>
      </w:r>
      <w:r>
        <w:rPr>
          <w:rFonts w:eastAsia="Calibri"/>
        </w:rPr>
        <w:t xml:space="preserve">ства</w:t>
      </w:r>
      <w:r>
        <w:rPr>
          <w:rFonts w:eastAsia="Calibri"/>
        </w:rPr>
        <w:t xml:space="preserve">, а также</w:t>
      </w:r>
      <w:r>
        <w:rPr>
          <w:rFonts w:eastAsia="Calibri"/>
        </w:rPr>
        <w:t xml:space="preserve"> в случае</w:t>
      </w:r>
      <w:r>
        <w:rPr>
          <w:rFonts w:eastAsia="Calibri"/>
          <w:iCs/>
        </w:rPr>
        <w:t xml:space="preserve"> </w:t>
      </w:r>
      <w:r>
        <w:rPr>
          <w:rFonts w:eastAsia="Calibri"/>
          <w:bCs/>
          <w:iCs/>
        </w:rPr>
        <w:t xml:space="preserve">использования Токена Бизнес-карты без добровольного согласия Держателя, передач</w:t>
      </w:r>
      <w:r>
        <w:rPr>
          <w:rFonts w:eastAsia="Calibri"/>
          <w:bCs/>
          <w:iCs/>
        </w:rPr>
        <w:t xml:space="preserve">и</w:t>
      </w:r>
      <w:r>
        <w:rPr>
          <w:rFonts w:eastAsia="Calibri"/>
          <w:bCs/>
          <w:iCs/>
        </w:rPr>
        <w:t xml:space="preserve"> другим</w:t>
      </w:r>
      <w:r>
        <w:rPr>
          <w:rFonts w:eastAsia="Calibri"/>
          <w:bCs/>
          <w:iCs/>
        </w:rPr>
        <w:t xml:space="preserve"> лицам информации, позволяющей осуществи</w:t>
      </w:r>
      <w:r>
        <w:rPr>
          <w:rFonts w:eastAsia="Calibri"/>
          <w:bCs/>
          <w:iCs/>
        </w:rPr>
        <w:t xml:space="preserve">ть </w:t>
      </w:r>
      <w:r>
        <w:rPr>
          <w:rFonts w:eastAsia="Calibri"/>
          <w:bCs/>
          <w:iCs/>
        </w:rPr>
        <w:t xml:space="preserve">токенизацию</w:t>
      </w:r>
      <w:r>
        <w:rPr>
          <w:rStyle w:val="1650"/>
          <w:rFonts w:eastAsia="Calibri"/>
          <w:bCs/>
          <w:iCs/>
        </w:rPr>
        <w:footnoteReference w:id="38"/>
      </w:r>
      <w:r>
        <w:rPr>
          <w:rFonts w:eastAsia="Calibri"/>
          <w:bCs/>
          <w:iCs/>
        </w:rPr>
        <w:t xml:space="preserve"> Бизнес-карты на Техническом устройстве другого</w:t>
      </w:r>
      <w:r>
        <w:rPr>
          <w:rFonts w:eastAsia="Calibri"/>
          <w:bCs/>
          <w:iCs/>
        </w:rPr>
        <w:t xml:space="preserve"> лица (компрометация реквизитов Бизнес-карты),</w:t>
      </w:r>
      <w:r>
        <w:rPr>
          <w:rFonts w:eastAsia="Calibri"/>
        </w:rPr>
        <w:t xml:space="preserve"> Клиент обязан обеспечить незамедлительное уведомление Держателем об этом Банка путем обращения в Службу поддержки Банка по </w:t>
      </w:r>
      <w:r>
        <w:rPr>
          <w:rFonts w:eastAsia="Calibri"/>
          <w:iCs/>
        </w:rPr>
        <w:t xml:space="preserve">телефонам, </w:t>
      </w:r>
      <w:r>
        <w:rPr>
          <w:rFonts w:eastAsia="Calibri"/>
        </w:rPr>
        <w:t xml:space="preserve">размещенным на </w:t>
      </w:r>
      <w:r>
        <w:rPr>
          <w:rFonts w:eastAsia="Calibri"/>
          <w:lang w:val="en-US"/>
        </w:rPr>
        <w:t xml:space="preserve">web</w:t>
      </w:r>
      <w:r>
        <w:rPr>
          <w:rFonts w:eastAsia="Calibri"/>
        </w:rPr>
        <w:t xml:space="preserve">-</w:t>
      </w:r>
      <w:r>
        <w:rPr>
          <w:rFonts w:eastAsia="Calibri"/>
        </w:rPr>
        <w:t xml:space="preserve">сайте</w:t>
      </w:r>
      <w:r>
        <w:rPr>
          <w:rFonts w:eastAsia="Calibri"/>
        </w:rPr>
        <w:t xml:space="preserve"> </w:t>
      </w:r>
      <w:r>
        <w:rPr>
          <w:rFonts w:eastAsia="Calibri"/>
        </w:rPr>
        <w:t xml:space="preserve">Банка в </w:t>
      </w:r>
      <w:r>
        <w:rPr>
          <w:rFonts w:eastAsia="Calibri"/>
        </w:rPr>
        <w:t xml:space="preserve">сети Интернет по адресу</w:t>
      </w:r>
      <w:r>
        <w:rPr>
          <w:rFonts w:eastAsia="Calibri"/>
        </w:rPr>
        <w:t xml:space="preserve">:</w:t>
      </w:r>
      <w:r>
        <w:rPr>
          <w:rFonts w:eastAsia="Calibri"/>
        </w:rPr>
        <w:t xml:space="preserve"> </w:t>
      </w:r>
      <w:r>
        <w:rPr>
          <w:rFonts w:eastAsia="Calibri"/>
        </w:rPr>
        <w:t xml:space="preserve">www.rshb.ru,</w:t>
      </w:r>
      <w:r>
        <w:rPr>
          <w:rFonts w:eastAsia="Calibri"/>
        </w:rPr>
        <w:t xml:space="preserve"> </w:t>
      </w:r>
      <w:r>
        <w:rPr>
          <w:rFonts w:ascii="Times New Roman" w:hAnsi="Times New Roman"/>
          <w:sz w:val="24"/>
          <w:szCs w:val="24"/>
        </w:rPr>
        <w:t xml:space="preserve">с целью удаления </w:t>
      </w:r>
      <w:r>
        <w:rPr>
          <w:rFonts w:ascii="Times New Roman" w:hAnsi="Times New Roman"/>
          <w:sz w:val="24"/>
          <w:szCs w:val="24"/>
        </w:rPr>
        <w:t xml:space="preserve">Токенов Бизнес-карты</w:t>
      </w:r>
      <w:r>
        <w:rPr>
          <w:rFonts w:ascii="Times New Roman" w:hAnsi="Times New Roman"/>
          <w:sz w:val="24"/>
          <w:szCs w:val="24"/>
        </w:rPr>
        <w:t xml:space="preserve">, содержащихся на утраченном Техническом устройстве</w:t>
      </w:r>
      <w:r>
        <w:rPr>
          <w:rFonts w:ascii="Times New Roman" w:hAnsi="Times New Roman"/>
          <w:sz w:val="24"/>
          <w:szCs w:val="24"/>
        </w:rPr>
        <w:t xml:space="preserve">. </w:t>
      </w:r>
      <w:r>
        <w:rPr>
          <w:color w:val="000000"/>
          <w:highlight w:val="none"/>
        </w:rPr>
      </w:r>
      <w:r>
        <w:rPr>
          <w:color w:val="000000"/>
          <w:highlight w:val="none"/>
        </w:rPr>
      </w:r>
    </w:p>
    <w:p>
      <w:pPr>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Оператор Контакт-центра Банка, при обращении Держателя Бизнес-карты выполняет операцию по изменению статуса Токена Бизнес-карты и подтверждает удаление Токена.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В данном случае, если Держатель сообщ</w:t>
      </w:r>
      <w:r>
        <w:rPr>
          <w:rFonts w:ascii="Times New Roman" w:hAnsi="Times New Roman"/>
          <w:sz w:val="24"/>
          <w:szCs w:val="24"/>
        </w:rPr>
        <w:t xml:space="preserve">ил об утрате Технического устройства, то Банк удаляет все Токены Бизнес-карт, которые хранились на указанном Держателем Техническом устройстве. В случае если Держатель сообщил об использовании Токена Бизнес-карты без добровольного согласия, то Банк удаляет</w:t>
      </w:r>
      <w:r>
        <w:rPr>
          <w:rFonts w:ascii="Times New Roman" w:hAnsi="Times New Roman"/>
          <w:sz w:val="24"/>
          <w:szCs w:val="24"/>
        </w:rPr>
        <w:t xml:space="preserve"> все Токены Бизнес-карты, сформированные для данной Бизнес-карты, которые хранились на</w:t>
      </w:r>
      <w:r>
        <w:rPr>
          <w:rFonts w:ascii="Times New Roman" w:hAnsi="Times New Roman"/>
          <w:sz w:val="24"/>
          <w:szCs w:val="24"/>
        </w:rPr>
        <w:t xml:space="preserve"> всех Технических устройствах. </w:t>
      </w:r>
      <w:r>
        <w:rPr>
          <w:rFonts w:ascii="Times New Roman" w:hAnsi="Times New Roman" w:eastAsia="Times New Roman" w:cs="Times New Roman"/>
          <w:sz w:val="24"/>
          <w:szCs w:val="24"/>
        </w:rPr>
        <w:t xml:space="preserve">Если </w:t>
      </w:r>
      <w:r>
        <w:rPr>
          <w:rFonts w:ascii="Times New Roman" w:hAnsi="Times New Roman" w:eastAsia="Times New Roman" w:cs="Times New Roman"/>
          <w:bCs/>
          <w:sz w:val="24"/>
          <w:szCs w:val="24"/>
        </w:rPr>
        <w:t xml:space="preserve">Держатель сообщил информацию о передаче другим лицам информации, позволяющей осуществить токенизацию Бизнес-карты на Техническом устройстве другого лица (компрометация реквизитов Бизнес-карты), то Банк приостанавливает использование </w:t>
      </w:r>
      <w:r>
        <w:rPr>
          <w:rFonts w:ascii="Times New Roman" w:hAnsi="Times New Roman" w:eastAsia="Times New Roman" w:cs="Times New Roman"/>
          <w:bCs/>
          <w:sz w:val="24"/>
          <w:szCs w:val="24"/>
        </w:rPr>
        <w:t xml:space="preserve">Бизнес-карты</w:t>
      </w:r>
      <w:r>
        <w:rPr>
          <w:rFonts w:ascii="Times New Roman" w:hAnsi="Times New Roman" w:eastAsia="Times New Roman" w:cs="Times New Roman"/>
          <w:bCs/>
          <w:sz w:val="24"/>
          <w:szCs w:val="24"/>
        </w:rPr>
        <w:t xml:space="preserve">, при этом все Токены Бизнес-карты, выпущенные к данной Бизнес-карте</w:t>
      </w:r>
      <w:r>
        <w:rPr>
          <w:rFonts w:ascii="Times New Roman" w:hAnsi="Times New Roman" w:eastAsia="Times New Roman" w:cs="Times New Roman"/>
          <w:sz w:val="24"/>
          <w:szCs w:val="24"/>
        </w:rPr>
        <w:t xml:space="preserve">, удаляются</w:t>
      </w:r>
      <w:r>
        <w:rPr>
          <w:rFonts w:ascii="Times New Roman" w:hAnsi="Times New Roman" w:eastAsia="Times New Roman" w:cs="Times New Roman"/>
          <w:sz w:val="24"/>
          <w:szCs w:val="24"/>
        </w:rPr>
        <w:t xml:space="preserve"> Банком</w:t>
      </w:r>
      <w:r>
        <w:rPr>
          <w:rFonts w:ascii="Times New Roman" w:hAnsi="Times New Roman" w:eastAsia="Times New Roman" w:cs="Times New Roman"/>
          <w:sz w:val="24"/>
          <w:szCs w:val="24"/>
        </w:rPr>
        <w:t xml:space="preserve"> автоматически</w:t>
      </w:r>
      <w:r>
        <w:rPr>
          <w:rFonts w:ascii="Times New Roman" w:hAnsi="Times New Roman" w:eastAsia="Times New Roman" w:cs="Times New Roman"/>
          <w:bCs/>
          <w:sz w:val="24"/>
          <w:szCs w:val="24"/>
        </w:rPr>
        <w:t xml:space="preserve"> в момент приостановления действия Бизнес-карты.</w:t>
      </w:r>
      <w:r>
        <w:rPr>
          <w:rFonts w:ascii="Times New Roman" w:hAnsi="Times New Roman"/>
          <w:sz w:val="24"/>
          <w:szCs w:val="24"/>
        </w:rPr>
      </w:r>
      <w:r>
        <w:rPr>
          <w:rFonts w:ascii="Times New Roman" w:hAnsi="Times New Roman"/>
          <w:sz w:val="24"/>
          <w:szCs w:val="24"/>
        </w:rPr>
      </w:r>
    </w:p>
    <w:p>
      <w:pPr>
        <w:pStyle w:val="1640"/>
        <w:contextualSpacing w:val="0"/>
        <w:ind w:left="0"/>
        <w:jc w:val="center"/>
        <w:keepNext/>
        <w:spacing w:before="120" w:after="120"/>
        <w:tabs>
          <w:tab w:val="left" w:pos="-1701" w:leader="none"/>
          <w:tab w:val="left" w:pos="284" w:leader="none"/>
        </w:tabs>
        <w:rPr>
          <w:b/>
          <w:bCs/>
        </w:rPr>
        <w:outlineLvl w:val="0"/>
      </w:pPr>
      <w:r>
        <w:rPr>
          <w:b/>
          <w:bCs/>
        </w:rPr>
        <w:t xml:space="preserve">8.</w:t>
      </w:r>
      <w:r>
        <w:rPr>
          <w:b/>
          <w:bCs/>
        </w:rPr>
        <w:tab/>
        <w:t xml:space="preserve">Срок действия Договора, порядок его изменения и расторжения</w:t>
      </w:r>
      <w:r>
        <w:rPr>
          <w:b/>
          <w:bCs/>
        </w:rPr>
      </w:r>
      <w:r>
        <w:rPr>
          <w:b/>
          <w:bCs/>
        </w:rPr>
      </w:r>
    </w:p>
    <w:p>
      <w:pPr>
        <w:pStyle w:val="1640"/>
        <w:numPr>
          <w:ilvl w:val="1"/>
          <w:numId w:val="18"/>
        </w:numPr>
        <w:ind w:left="0" w:firstLine="709"/>
        <w:jc w:val="both"/>
        <w:tabs>
          <w:tab w:val="left" w:pos="1276" w:leader="none"/>
        </w:tabs>
        <w:rPr>
          <w:rFonts w:cs="Tahoma"/>
        </w:rPr>
      </w:pPr>
      <w:r>
        <w:rPr>
          <w:rFonts w:cs="Tahoma"/>
        </w:rPr>
        <w:t xml:space="preserve">Договор вступает в силу с даты заключения Договора, указанной в Заявлении </w:t>
      </w:r>
      <w:r>
        <w:rPr>
          <w:rFonts w:cs="Tahoma"/>
        </w:rPr>
        <w:br/>
      </w:r>
      <w:r>
        <w:rPr>
          <w:rFonts w:eastAsia="Calibri"/>
          <w:lang w:eastAsia="en-US"/>
        </w:rPr>
        <w:t xml:space="preserve">о присоединении к Единому сервисному договору/</w:t>
      </w:r>
      <w:r>
        <w:t xml:space="preserve">Заявлении о присоединении к Условиям выпуска и обслуживания бизнес-карт АО «</w:t>
      </w:r>
      <w:r>
        <w:t xml:space="preserve">Россельхозбанк</w:t>
      </w:r>
      <w:r>
        <w:t xml:space="preserve">» к расчетному счету и выпуска бизнес-карт в рамках Единого сервисного договора/Заявлении о присоединении к Условиям открытия банковских счетов и расчетно-кассового обслуживания клиента в АО «</w:t>
      </w:r>
      <w:r>
        <w:t xml:space="preserve">Россельхозбанк</w:t>
      </w:r>
      <w:r>
        <w:t xml:space="preserve">» </w:t>
      </w:r>
      <w:r>
        <w:rPr>
          <w:bCs/>
          <w:color w:val="000000"/>
        </w:rPr>
        <w:t xml:space="preserve">в рамках Единого сервисного договора/</w:t>
      </w:r>
      <w:r>
        <w:rPr>
          <w:rFonts w:cs="Tahoma"/>
        </w:rPr>
        <w:t xml:space="preserve">, и действует неопределенный срок. </w:t>
      </w:r>
      <w:r>
        <w:rPr>
          <w:rFonts w:cs="Tahoma"/>
        </w:rPr>
      </w:r>
      <w:r>
        <w:rPr>
          <w:rFonts w:cs="Tahoma"/>
        </w:rPr>
      </w:r>
    </w:p>
    <w:p>
      <w:pPr>
        <w:pStyle w:val="1640"/>
        <w:numPr>
          <w:ilvl w:val="1"/>
          <w:numId w:val="18"/>
        </w:numPr>
        <w:ind w:left="0" w:firstLine="709"/>
        <w:jc w:val="both"/>
        <w:tabs>
          <w:tab w:val="left" w:pos="1276" w:leader="none"/>
        </w:tabs>
        <w:rPr>
          <w:rFonts w:cs="Tahoma"/>
        </w:rPr>
      </w:pPr>
      <w:r>
        <w:rPr>
          <w:rFonts w:cs="Tahoma"/>
        </w:rPr>
        <w:t xml:space="preserve">Банк вправе в одностороннем порядке вносить изменения в Условия, Памятку, Тарифный план «Корпоративный ПЛЮС», уведомив об этом Клиента в порядке, определенном пунктом 2.3 настоящих Условий и в сроки, установленные пунктом 5.3.5 настоящих Условий.</w:t>
      </w:r>
      <w:r>
        <w:rPr>
          <w:rFonts w:cs="Tahoma"/>
        </w:rPr>
      </w:r>
      <w:r>
        <w:rPr>
          <w:rFonts w:cs="Tahoma"/>
        </w:rPr>
      </w:r>
    </w:p>
    <w:p>
      <w:pPr>
        <w:pStyle w:val="1640"/>
        <w:numPr>
          <w:ilvl w:val="1"/>
          <w:numId w:val="18"/>
        </w:numPr>
        <w:ind w:left="0" w:firstLine="709"/>
        <w:jc w:val="both"/>
        <w:tabs>
          <w:tab w:val="left" w:pos="1276" w:leader="none"/>
        </w:tabs>
        <w:rPr>
          <w:rFonts w:cs="Tahoma"/>
        </w:rPr>
      </w:pPr>
      <w:r>
        <w:rPr>
          <w:rFonts w:cs="Tahoma"/>
        </w:rPr>
        <w:t xml:space="preserve">Расторжение Договора по инициативе Клиента.</w:t>
      </w:r>
      <w:r>
        <w:rPr>
          <w:rFonts w:cs="Tahoma"/>
        </w:rPr>
      </w:r>
      <w:r>
        <w:rPr>
          <w:rFonts w:cs="Tahoma"/>
        </w:rPr>
      </w:r>
    </w:p>
    <w:p>
      <w:pPr>
        <w:pStyle w:val="1640"/>
        <w:numPr>
          <w:ilvl w:val="2"/>
          <w:numId w:val="18"/>
        </w:numPr>
        <w:ind w:left="0" w:firstLine="709"/>
        <w:jc w:val="both"/>
        <w:tabs>
          <w:tab w:val="left" w:pos="1134" w:leader="none"/>
        </w:tabs>
        <w:rPr>
          <w:rFonts w:cs="Tahoma"/>
        </w:rPr>
      </w:pPr>
      <w:r>
        <w:rPr>
          <w:rFonts w:cs="Tahoma"/>
          <w:color w:val="000000"/>
        </w:rPr>
        <w:t xml:space="preserve">Клиент вправе в одностороннем порядке расторгнуть Договор в случае расторжения Договора банковского счета и закрытии расчетного счета, к которому выпущена Бизнес-карта. В целях расторжения</w:t>
      </w:r>
      <w:r>
        <w:rPr>
          <w:rFonts w:cs="Tahoma"/>
        </w:rPr>
        <w:t xml:space="preserve"> Договора Клиент:</w:t>
      </w:r>
      <w:r>
        <w:rPr>
          <w:rFonts w:cs="Tahoma"/>
        </w:rPr>
      </w:r>
      <w:r>
        <w:rPr>
          <w:rFonts w:cs="Tahoma"/>
        </w:rPr>
      </w:r>
    </w:p>
    <w:p>
      <w:pPr>
        <w:pStyle w:val="1640"/>
        <w:numPr>
          <w:ilvl w:val="3"/>
          <w:numId w:val="18"/>
        </w:numPr>
        <w:ind w:left="0" w:firstLine="709"/>
        <w:jc w:val="both"/>
        <w:tabs>
          <w:tab w:val="left" w:pos="1134" w:leader="none"/>
          <w:tab w:val="left" w:pos="1560" w:leader="none"/>
        </w:tabs>
        <w:rPr>
          <w:rFonts w:cs="Tahoma"/>
        </w:rPr>
      </w:pPr>
      <w:r>
        <w:rPr>
          <w:rFonts w:cs="Tahoma"/>
        </w:rPr>
        <w:t xml:space="preserve">Не позднее 30 (тридцати) календарных дней </w:t>
      </w:r>
      <w:r>
        <w:t xml:space="preserve">до даты направления в </w:t>
      </w:r>
      <w:r>
        <w:rPr>
          <w:rFonts w:cs="Tahoma"/>
        </w:rPr>
        <w:t xml:space="preserve">Подразделение Банка по месту открытия Счета </w:t>
      </w:r>
      <w:r>
        <w:t xml:space="preserve">Заявления о расторжении Договора о выпуске и обслуживании Бизнес-карты к расчетному счету в рамках Единого сервисного договора</w:t>
      </w:r>
      <w:r>
        <w:rPr>
          <w:rFonts w:cs="Tahoma"/>
        </w:rPr>
        <w:t xml:space="preserve"> и Заявления о расторжении Договора банковского счета и закрытии счета возвращает в Банк все выпущенные к Счету Бизнес-карты, оформляет и передает в Банк Заявление о прекращении действия бизнес-карт АО «</w:t>
      </w:r>
      <w:r>
        <w:rPr>
          <w:rFonts w:cs="Tahoma"/>
        </w:rPr>
        <w:t xml:space="preserve">Россельхозбанк</w:t>
      </w:r>
      <w:r>
        <w:rPr>
          <w:rFonts w:cs="Tahoma"/>
        </w:rPr>
        <w:t xml:space="preserve">» в рамках Единого сервисного договора, оформленное по типовой форме Банка. При невозможности возврата Бизнес-карт оформляет Заявление об утрате бизнес-карты АО «</w:t>
      </w:r>
      <w:r>
        <w:rPr>
          <w:rFonts w:cs="Tahoma"/>
        </w:rPr>
        <w:t xml:space="preserve">Россельхозбанк</w:t>
      </w:r>
      <w:r>
        <w:rPr>
          <w:rFonts w:cs="Tahoma"/>
        </w:rPr>
        <w:t xml:space="preserve">». Заявление об утрате бизнес-карты АО «</w:t>
      </w:r>
      <w:r>
        <w:rPr>
          <w:rFonts w:cs="Tahoma"/>
        </w:rPr>
        <w:t xml:space="preserve">Россельхозбанк</w:t>
      </w:r>
      <w:r>
        <w:rPr>
          <w:rFonts w:cs="Tahoma"/>
        </w:rPr>
        <w:t xml:space="preserve">» не оформляется в случае, если с момента истечения срока действия Бизнес-карты прошло более 30 (тридцати) календарных дней.</w:t>
      </w:r>
      <w:r>
        <w:rPr>
          <w:rFonts w:cs="Tahoma"/>
        </w:rPr>
      </w:r>
      <w:r>
        <w:rPr>
          <w:rFonts w:cs="Tahoma"/>
        </w:rPr>
      </w:r>
    </w:p>
    <w:p>
      <w:pPr>
        <w:pStyle w:val="1640"/>
        <w:numPr>
          <w:ilvl w:val="3"/>
          <w:numId w:val="18"/>
        </w:numPr>
        <w:ind w:left="0" w:firstLine="709"/>
        <w:jc w:val="both"/>
        <w:tabs>
          <w:tab w:val="left" w:pos="1134" w:leader="none"/>
          <w:tab w:val="left" w:pos="1560" w:leader="none"/>
        </w:tabs>
        <w:rPr>
          <w:rFonts w:cs="Tahoma"/>
        </w:rPr>
      </w:pPr>
      <w:r>
        <w:rPr>
          <w:rFonts w:cs="Tahoma"/>
        </w:rPr>
        <w:t xml:space="preserve">По истечении срока, установленного пунктом 8.3.1.1 настоящих Условий, оформляет и </w:t>
      </w:r>
      <w:r>
        <w:t xml:space="preserve">передает в </w:t>
      </w:r>
      <w:r>
        <w:t xml:space="preserve">Подарзделение</w:t>
      </w:r>
      <w:r>
        <w:t xml:space="preserve"> Банка </w:t>
      </w:r>
      <w:r>
        <w:rPr>
          <w:rFonts w:cs="Tahoma"/>
        </w:rPr>
        <w:t xml:space="preserve">по месту открытия Счета</w:t>
      </w:r>
      <w:r>
        <w:t xml:space="preserve"> о расторжении Договора о выпуске и обслуживании Бизнес-карты к расчетному счету в рамках Единого сервисного договора и </w:t>
      </w:r>
      <w:r>
        <w:rPr>
          <w:rFonts w:cs="Tahoma"/>
        </w:rPr>
        <w:t xml:space="preserve">Заявление о расторжении Договора банковского счета и закрытии счета, оформленные по типовой форме Банка. Банк принимает </w:t>
      </w:r>
      <w:r>
        <w:t xml:space="preserve">Заявление о расторжении Договора о выпуске и обслуживании Бизнес-карты к расчетному счету</w:t>
      </w:r>
      <w:r>
        <w:rPr>
          <w:rFonts w:cs="Tahoma"/>
        </w:rPr>
        <w:t xml:space="preserve"> </w:t>
      </w:r>
      <w:r>
        <w:t xml:space="preserve">в рамках Единого сервисного договора и </w:t>
      </w:r>
      <w:r>
        <w:rPr>
          <w:rFonts w:cs="Tahoma"/>
        </w:rPr>
        <w:t xml:space="preserve">Заявление о расторжении Договора банковского счета и закрытии счета при выполнении следующих условий:</w:t>
      </w:r>
      <w:r>
        <w:rPr>
          <w:rFonts w:cs="Tahoma"/>
        </w:rPr>
      </w:r>
      <w:r>
        <w:rPr>
          <w:rFonts w:cs="Tahoma"/>
        </w:rPr>
      </w:r>
    </w:p>
    <w:p>
      <w:pPr>
        <w:pStyle w:val="1640"/>
        <w:ind w:left="709"/>
        <w:jc w:val="both"/>
        <w:tabs>
          <w:tab w:val="left" w:pos="1134" w:leader="none"/>
        </w:tabs>
        <w:rPr>
          <w:rFonts w:cs="Tahoma"/>
        </w:rPr>
      </w:pPr>
      <w:r>
        <w:rPr>
          <w:rFonts w:cs="Tahoma"/>
        </w:rPr>
        <w:t xml:space="preserve">-</w:t>
      </w:r>
      <w:r>
        <w:rPr>
          <w:rFonts w:cs="Tahoma"/>
        </w:rPr>
        <w:tab/>
        <w:t xml:space="preserve">урегулирования расчетов по настоящему Договору;</w:t>
      </w:r>
      <w:r>
        <w:rPr>
          <w:rFonts w:cs="Tahoma"/>
        </w:rPr>
      </w:r>
      <w:r>
        <w:rPr>
          <w:rFonts w:cs="Tahoma"/>
        </w:rPr>
      </w:r>
    </w:p>
    <w:p>
      <w:pPr>
        <w:pStyle w:val="1640"/>
        <w:ind w:left="709"/>
        <w:jc w:val="both"/>
        <w:tabs>
          <w:tab w:val="left" w:pos="1134" w:leader="none"/>
        </w:tabs>
        <w:rPr>
          <w:rFonts w:cs="Tahoma"/>
        </w:rPr>
      </w:pPr>
      <w:r>
        <w:rPr>
          <w:rFonts w:cs="Tahoma"/>
        </w:rPr>
        <w:t xml:space="preserve">-</w:t>
      </w:r>
      <w:r>
        <w:rPr>
          <w:rFonts w:cs="Tahoma"/>
        </w:rPr>
        <w:tab/>
        <w:t xml:space="preserve">урегулирования в полном объеме всех споров, касающихся исполнения Договора,</w:t>
      </w:r>
      <w:r>
        <w:rPr>
          <w:rFonts w:cs="Tahoma"/>
        </w:rPr>
      </w:r>
      <w:r>
        <w:rPr>
          <w:rFonts w:cs="Tahoma"/>
        </w:rPr>
      </w:r>
    </w:p>
    <w:p>
      <w:pPr>
        <w:pStyle w:val="1640"/>
        <w:ind w:left="0" w:firstLine="709"/>
        <w:jc w:val="both"/>
        <w:tabs>
          <w:tab w:val="left" w:pos="1134" w:leader="none"/>
        </w:tabs>
        <w:rPr>
          <w:rFonts w:cs="Tahoma"/>
        </w:rPr>
      </w:pPr>
      <w:r>
        <w:rPr>
          <w:rFonts w:cs="Tahoma"/>
        </w:rPr>
        <w:t xml:space="preserve">-</w:t>
      </w:r>
      <w:r>
        <w:rPr>
          <w:rFonts w:cs="Tahoma"/>
        </w:rPr>
        <w:tab/>
        <w:t xml:space="preserve">возврата в Банк всех выпущенных к Счету Бизнес-карт или оформления Заявления об утрате бизнес-карты АО «</w:t>
      </w:r>
      <w:r>
        <w:rPr>
          <w:rFonts w:cs="Tahoma"/>
        </w:rPr>
        <w:t xml:space="preserve">Россельхозбанк</w:t>
      </w:r>
      <w:r>
        <w:rPr>
          <w:rFonts w:cs="Tahoma"/>
        </w:rPr>
        <w:t xml:space="preserve">» в случае ее утраты.</w:t>
      </w:r>
      <w:r>
        <w:rPr>
          <w:rFonts w:cs="Tahoma"/>
        </w:rPr>
      </w:r>
      <w:r>
        <w:rPr>
          <w:rFonts w:cs="Tahoma"/>
        </w:rPr>
      </w:r>
    </w:p>
    <w:p>
      <w:pPr>
        <w:pStyle w:val="1640"/>
        <w:numPr>
          <w:ilvl w:val="2"/>
          <w:numId w:val="18"/>
        </w:numPr>
        <w:ind w:left="0" w:firstLine="709"/>
        <w:jc w:val="both"/>
        <w:tabs>
          <w:tab w:val="left" w:pos="1134" w:leader="none"/>
        </w:tabs>
      </w:pPr>
      <w:r>
        <w:rPr>
          <w:rFonts w:cs="Tahoma"/>
          <w:color w:val="000000"/>
        </w:rPr>
        <w:t xml:space="preserve">Договор</w:t>
      </w:r>
      <w:r>
        <w:rPr>
          <w:rFonts w:cs="Tahoma"/>
        </w:rPr>
        <w:t xml:space="preserve"> считается </w:t>
      </w:r>
      <w:r>
        <w:t xml:space="preserve">расторгнутым в дату прекращения Договора банковского счета. </w:t>
      </w:r>
      <w:r/>
    </w:p>
    <w:p>
      <w:pPr>
        <w:pStyle w:val="1640"/>
        <w:numPr>
          <w:ilvl w:val="1"/>
          <w:numId w:val="18"/>
        </w:numPr>
        <w:ind w:left="0" w:firstLine="709"/>
        <w:jc w:val="both"/>
        <w:tabs>
          <w:tab w:val="left" w:pos="1276" w:leader="none"/>
        </w:tabs>
        <w:rPr>
          <w:rFonts w:cs="Tahoma"/>
        </w:rPr>
      </w:pPr>
      <w:r>
        <w:rPr>
          <w:rFonts w:cs="Tahoma"/>
        </w:rPr>
        <w:t xml:space="preserve">Расторжение Договора по инициативе Банка.</w:t>
      </w:r>
      <w:r>
        <w:rPr>
          <w:rFonts w:cs="Tahoma"/>
        </w:rPr>
      </w:r>
      <w:r>
        <w:rPr>
          <w:rFonts w:cs="Tahoma"/>
        </w:rPr>
      </w:r>
    </w:p>
    <w:p>
      <w:pPr>
        <w:pStyle w:val="1640"/>
        <w:numPr>
          <w:ilvl w:val="2"/>
          <w:numId w:val="18"/>
        </w:numPr>
        <w:ind w:left="0" w:firstLine="709"/>
        <w:jc w:val="both"/>
        <w:tabs>
          <w:tab w:val="left" w:pos="1134" w:leader="none"/>
        </w:tabs>
        <w:rPr>
          <w:rFonts w:cs="Tahoma"/>
        </w:rPr>
      </w:pPr>
      <w:r>
        <w:rPr>
          <w:rFonts w:cs="Tahoma"/>
          <w:color w:val="000000"/>
        </w:rPr>
        <w:t xml:space="preserve">Банк</w:t>
      </w:r>
      <w:r>
        <w:rPr>
          <w:rFonts w:cs="Tahoma"/>
        </w:rPr>
        <w:t xml:space="preserve"> вправе в одностороннем внесудебном порядке расторгнуть Договор при расторжении Договора банковского счета в случаях и в порядке, установленных законодательством Российской Федерации.</w:t>
      </w:r>
      <w:r>
        <w:rPr>
          <w:rFonts w:cs="Tahoma"/>
        </w:rPr>
      </w:r>
      <w:r>
        <w:rPr>
          <w:rFonts w:cs="Tahoma"/>
        </w:rPr>
      </w:r>
    </w:p>
    <w:p>
      <w:pPr>
        <w:pStyle w:val="1640"/>
        <w:contextualSpacing w:val="0"/>
        <w:ind w:left="0"/>
        <w:jc w:val="center"/>
        <w:keepNext/>
        <w:spacing w:before="120" w:after="120"/>
        <w:tabs>
          <w:tab w:val="left" w:pos="-1701" w:leader="none"/>
          <w:tab w:val="left" w:pos="426" w:leader="none"/>
        </w:tabs>
        <w:rPr>
          <w:b/>
          <w:bCs/>
        </w:rPr>
        <w:outlineLvl w:val="0"/>
      </w:pPr>
      <w:r>
        <w:rPr>
          <w:b/>
          <w:bCs/>
        </w:rPr>
        <w:t xml:space="preserve">9.</w:t>
      </w:r>
      <w:r>
        <w:rPr>
          <w:b/>
          <w:bCs/>
        </w:rPr>
        <w:tab/>
        <w:t xml:space="preserve">Договоренности и ответственность сторон</w:t>
      </w:r>
      <w:r>
        <w:rPr>
          <w:b/>
          <w:bCs/>
        </w:rPr>
      </w:r>
      <w:r>
        <w:rPr>
          <w:b/>
          <w:bCs/>
        </w:rPr>
      </w:r>
    </w:p>
    <w:p>
      <w:pPr>
        <w:pStyle w:val="1640"/>
        <w:numPr>
          <w:ilvl w:val="1"/>
          <w:numId w:val="19"/>
        </w:numPr>
        <w:ind w:left="0" w:firstLine="709"/>
        <w:jc w:val="both"/>
        <w:tabs>
          <w:tab w:val="left" w:pos="1276" w:leader="none"/>
        </w:tabs>
        <w:rPr>
          <w:rFonts w:cs="Tahoma"/>
        </w:rPr>
      </w:pPr>
      <w:r>
        <w:rPr>
          <w:rFonts w:cs="Tahoma"/>
        </w:rPr>
        <w:t xml:space="preserve">Стороны договорились, что все распоряжения Держателя Бизнес-карты:</w:t>
      </w:r>
      <w:r>
        <w:rPr>
          <w:rFonts w:cs="Tahoma"/>
        </w:rPr>
      </w:r>
      <w:r>
        <w:rPr>
          <w:rFonts w:cs="Tahoma"/>
        </w:rPr>
      </w:r>
    </w:p>
    <w:p>
      <w:pPr>
        <w:pStyle w:val="1640"/>
        <w:ind w:left="0" w:firstLine="709"/>
        <w:jc w:val="both"/>
        <w:tabs>
          <w:tab w:val="left" w:pos="1134" w:leader="none"/>
        </w:tabs>
        <w:rPr>
          <w:color w:val="000000"/>
        </w:rPr>
      </w:pPr>
      <w:r>
        <w:rPr>
          <w:color w:val="000000"/>
        </w:rPr>
        <w:t xml:space="preserve">-</w:t>
      </w:r>
      <w:r>
        <w:rPr>
          <w:color w:val="000000"/>
        </w:rPr>
        <w:tab/>
        <w:t xml:space="preserve">сформированные при совершении операций с использованием Бизнес-карты</w:t>
      </w:r>
      <w:r>
        <w:rPr>
          <w:color w:val="000000"/>
        </w:rPr>
        <w:t xml:space="preserve">/</w:t>
      </w:r>
      <w:r>
        <w:rPr>
          <w:rFonts w:ascii="Times New Roman" w:hAnsi="Times New Roman" w:eastAsia="Times New Roman" w:cs="Times New Roman"/>
          <w:color w:val="000000"/>
          <w:sz w:val="24"/>
          <w:szCs w:val="24"/>
          <w:highlight w:val="white"/>
        </w:rPr>
        <w:t xml:space="preserve">Токена Бизнес-карты</w:t>
      </w:r>
      <w:r>
        <w:rPr>
          <w:rStyle w:val="1650"/>
          <w:rFonts w:ascii="Times New Roman" w:hAnsi="Times New Roman" w:eastAsia="Times New Roman" w:cs="Times New Roman"/>
          <w:color w:val="000000"/>
          <w:sz w:val="24"/>
          <w:szCs w:val="24"/>
          <w:highlight w:val="white"/>
        </w:rPr>
        <w:footnoteReference w:id="39"/>
      </w:r>
      <w:r>
        <w:rPr>
          <w:color w:val="000000"/>
        </w:rPr>
        <w:t xml:space="preserve"> в банкоматах, ИПТ и в электронных терминалах и удостоверенные </w:t>
      </w:r>
      <w:r>
        <w:rPr>
          <w:color w:val="000000"/>
        </w:rPr>
        <w:t xml:space="preserve">корректным</w:t>
      </w:r>
      <w:r>
        <w:rPr>
          <w:color w:val="000000"/>
        </w:rPr>
        <w:t xml:space="preserve"> вводом ПИН;</w:t>
      </w:r>
      <w:r>
        <w:rPr>
          <w:color w:val="000000"/>
        </w:rPr>
      </w:r>
      <w:r>
        <w:rPr>
          <w:color w:val="000000"/>
        </w:rPr>
      </w:r>
    </w:p>
    <w:p>
      <w:pPr>
        <w:pStyle w:val="1640"/>
        <w:numPr>
          <w:ilvl w:val="0"/>
          <w:numId w:val="38"/>
        </w:numPr>
        <w:ind w:left="0" w:right="0" w:firstLine="709"/>
        <w:jc w:val="both"/>
        <w:tabs>
          <w:tab w:val="left" w:pos="1134" w:leader="none"/>
        </w:tabs>
        <w:rPr>
          <w:rFonts w:ascii="Times New Roman" w:hAnsi="Times New Roman" w:eastAsia="Times New Roman" w:cs="Times New Roman"/>
          <w:sz w:val="24"/>
          <w:szCs w:val="24"/>
          <w:highlight w:val="white"/>
        </w:rPr>
      </w:pPr>
      <w:r>
        <w:t xml:space="preserve">с</w:t>
      </w:r>
      <w:r>
        <w:rPr>
          <w:highlight w:val="white"/>
        </w:rPr>
        <w:t xml:space="preserve">формированные </w:t>
      </w:r>
      <w:r>
        <w:rPr>
          <w:rFonts w:ascii="Times New Roman" w:hAnsi="Times New Roman" w:eastAsia="Times New Roman" w:cs="Times New Roman"/>
          <w:sz w:val="24"/>
          <w:szCs w:val="24"/>
          <w:highlight w:val="white"/>
        </w:rPr>
        <w:t xml:space="preserve">при совершении операций</w:t>
      </w:r>
      <w:r>
        <w:rPr>
          <w:rFonts w:ascii="Times New Roman" w:hAnsi="Times New Roman" w:eastAsia="Times New Roman" w:cs="Times New Roman"/>
          <w:sz w:val="24"/>
          <w:szCs w:val="24"/>
          <w:highlight w:val="white"/>
        </w:rPr>
        <w:t xml:space="preserve"> </w:t>
      </w:r>
      <w:r>
        <w:rPr>
          <w:rFonts w:ascii="Times New Roman" w:hAnsi="Times New Roman" w:eastAsia="Times New Roman" w:cs="Times New Roman"/>
          <w:color w:val="000000"/>
          <w:sz w:val="24"/>
          <w:szCs w:val="24"/>
          <w:highlight w:val="white"/>
        </w:rPr>
        <w:t xml:space="preserve"> в информационно-телекоммуникационной сети Интернет (в интернет-магазинах)</w:t>
      </w:r>
      <w:r>
        <w:rPr>
          <w:rFonts w:ascii="Times New Roman" w:hAnsi="Times New Roman" w:eastAsia="Times New Roman" w:cs="Times New Roman"/>
          <w:sz w:val="24"/>
          <w:szCs w:val="24"/>
          <w:highlight w:val="white"/>
        </w:rPr>
        <w:t xml:space="preserve"> с использованием </w:t>
      </w:r>
      <w:r>
        <w:rPr>
          <w:rFonts w:ascii="Times New Roman" w:hAnsi="Times New Roman" w:eastAsia="Times New Roman" w:cs="Times New Roman"/>
          <w:sz w:val="24"/>
          <w:szCs w:val="24"/>
          <w:highlight w:val="white"/>
        </w:rPr>
        <w:t xml:space="preserve">Токена</w:t>
      </w:r>
      <w:r>
        <w:rPr>
          <w:rFonts w:ascii="Times New Roman" w:hAnsi="Times New Roman" w:eastAsia="Times New Roman" w:cs="Times New Roman"/>
          <w:sz w:val="24"/>
          <w:szCs w:val="24"/>
          <w:highlight w:val="white"/>
        </w:rPr>
        <w:t xml:space="preserve"> Бизнес-карты</w:t>
      </w:r>
      <w:r>
        <w:rPr>
          <w:rFonts w:ascii="Times New Roman" w:hAnsi="Times New Roman" w:eastAsia="Times New Roman" w:cs="Times New Roman"/>
          <w:sz w:val="24"/>
          <w:szCs w:val="24"/>
          <w:highlight w:val="white"/>
        </w:rPr>
        <w:t xml:space="preserve"> и удостоверенные </w:t>
      </w:r>
      <w:r>
        <w:rPr>
          <w:rFonts w:ascii="Times New Roman" w:hAnsi="Times New Roman" w:eastAsia="Times New Roman" w:cs="Times New Roman"/>
          <w:sz w:val="24"/>
          <w:szCs w:val="24"/>
          <w:highlight w:val="white"/>
        </w:rPr>
        <w:t xml:space="preserve">в Мобильном приложении Mir Pay с использованием функционала Мобильного приложения Mir Pay (введение пароля, использование цифрового отпечатка пальца и др.) </w:t>
      </w:r>
      <w:r>
        <w:rPr>
          <w:rFonts w:ascii="Times New Roman" w:hAnsi="Times New Roman" w:eastAsia="Times New Roman" w:cs="Times New Roman"/>
          <w:sz w:val="24"/>
          <w:szCs w:val="24"/>
          <w:highlight w:val="white"/>
        </w:rPr>
        <w:t xml:space="preserve">при условии успешной </w:t>
      </w:r>
      <w:r>
        <w:rPr>
          <w:rFonts w:ascii="Times New Roman" w:hAnsi="Times New Roman" w:eastAsia="Times New Roman" w:cs="Times New Roman"/>
          <w:sz w:val="24"/>
          <w:szCs w:val="24"/>
          <w:highlight w:val="white"/>
        </w:rPr>
        <w:t xml:space="preserve">Ауте</w:t>
      </w:r>
      <w:r>
        <w:rPr>
          <w:rFonts w:ascii="Times New Roman" w:hAnsi="Times New Roman" w:eastAsia="Times New Roman" w:cs="Times New Roman"/>
          <w:sz w:val="24"/>
          <w:szCs w:val="24"/>
          <w:highlight w:val="white"/>
        </w:rPr>
        <w:t xml:space="preserve">нтификации</w:t>
      </w:r>
      <w:r>
        <w:rPr>
          <w:rFonts w:ascii="Times New Roman" w:hAnsi="Times New Roman" w:eastAsia="Times New Roman" w:cs="Times New Roman"/>
          <w:sz w:val="24"/>
          <w:szCs w:val="24"/>
          <w:highlight w:val="white"/>
        </w:rPr>
        <w:t xml:space="preserve"> в Мобильном приложении Mir Pay</w:t>
      </w:r>
      <w:r>
        <w:rPr>
          <w:rFonts w:ascii="Times New Roman" w:hAnsi="Times New Roman" w:eastAsia="Times New Roman" w:cs="Times New Roman"/>
          <w:sz w:val="24"/>
          <w:szCs w:val="24"/>
          <w:highlight w:val="white"/>
        </w:rPr>
        <w:t xml:space="preserve">;</w:t>
      </w:r>
      <w:r>
        <w:rPr>
          <w:rFonts w:ascii="Times New Roman" w:hAnsi="Times New Roman" w:eastAsia="Times New Roman" w:cs="Times New Roman"/>
          <w:sz w:val="24"/>
          <w:szCs w:val="24"/>
          <w:highlight w:val="white"/>
        </w:rPr>
      </w:r>
      <w:r>
        <w:rPr>
          <w:rFonts w:ascii="Times New Roman" w:hAnsi="Times New Roman" w:eastAsia="Times New Roman" w:cs="Times New Roman"/>
          <w:sz w:val="24"/>
          <w:szCs w:val="24"/>
          <w:highlight w:val="white"/>
        </w:rPr>
      </w:r>
    </w:p>
    <w:p>
      <w:pPr>
        <w:pStyle w:val="1640"/>
        <w:ind w:left="0" w:firstLine="709"/>
        <w:jc w:val="both"/>
        <w:tabs>
          <w:tab w:val="left" w:pos="1134" w:leader="none"/>
        </w:tabs>
        <w:rPr>
          <w:highlight w:val="white"/>
        </w:rPr>
      </w:pPr>
      <w:r>
        <w:rPr>
          <w:rFonts w:ascii="Times New Roman" w:hAnsi="Times New Roman" w:eastAsia="Times New Roman" w:cs="Times New Roman"/>
          <w:sz w:val="24"/>
          <w:szCs w:val="24"/>
          <w:highlight w:val="white"/>
        </w:rPr>
      </w:r>
      <w:r>
        <w:rPr>
          <w:color w:val="000000"/>
        </w:rPr>
        <w:t xml:space="preserve">-</w:t>
      </w:r>
      <w:r>
        <w:rPr>
          <w:color w:val="000000"/>
        </w:rPr>
        <w:tab/>
      </w:r>
      <w:r>
        <w:rPr>
          <w:color w:val="000000"/>
        </w:rPr>
        <w:t xml:space="preserve">сформированные при совершении операции с использ</w:t>
      </w:r>
      <w:r>
        <w:rPr>
          <w:color w:val="000000"/>
        </w:rPr>
        <w:t xml:space="preserve">ованием реквизитов Бизнес-карты в информационно-телекоммуникационной сети Интернет </w:t>
      </w:r>
      <w:r>
        <w:rPr>
          <w:color w:val="000000"/>
        </w:rPr>
        <w:t xml:space="preserve">удостоверенные</w:t>
      </w:r>
      <w:r>
        <w:rPr>
          <w:color w:val="000000"/>
        </w:rPr>
        <w:t xml:space="preserve"> </w:t>
      </w:r>
      <w:r>
        <w:rPr>
          <w:color w:val="000000"/>
        </w:rPr>
        <w:t xml:space="preserve"> 3-D паролем считаются подтвержденными Держателем и признаются Клиентом подписанными Держателем в соответствии с действующим законодательством Российской Федерации</w:t>
      </w:r>
      <w:r>
        <w:rPr>
          <w:color w:val="000000"/>
        </w:rPr>
        <w:t xml:space="preserve">.</w:t>
      </w:r>
      <w:r>
        <w:rPr>
          <w:highlight w:val="white"/>
        </w:rPr>
      </w:r>
      <w:r>
        <w:rPr>
          <w:highlight w:val="white"/>
        </w:rPr>
      </w:r>
    </w:p>
    <w:p>
      <w:pPr>
        <w:pStyle w:val="1640"/>
        <w:numPr>
          <w:ilvl w:val="1"/>
          <w:numId w:val="19"/>
        </w:numPr>
        <w:ind w:left="0" w:firstLine="709"/>
        <w:jc w:val="both"/>
        <w:tabs>
          <w:tab w:val="left" w:pos="1276" w:leader="none"/>
        </w:tabs>
        <w:rPr>
          <w:rFonts w:cs="Tahoma"/>
        </w:rPr>
      </w:pPr>
      <w:r>
        <w:rPr>
          <w:rFonts w:cs="Tahoma"/>
        </w:rPr>
        <w:t xml:space="preserve">Все операции, совершенные с использованием Бизнес-карты/реквизитов Бизнес-карты до момента поступления от Держателя/Клиента/ЕИО Клиента/Представителя Клиента уведомления об утрате Бизнес-карты, либо использовании Бизнес-карты/реквизитов Бизнес-карты без </w:t>
      </w:r>
      <w:r>
        <w:t xml:space="preserve">добровольного</w:t>
      </w:r>
      <w:r>
        <w:rPr>
          <w:rFonts w:cs="Tahoma"/>
        </w:rPr>
        <w:t xml:space="preserve"> согласия Держателя, признаются Клиентом как правомерные и отражаются Банком по Счету в общем порядке. </w:t>
      </w:r>
      <w:r>
        <w:rPr>
          <w:rFonts w:cs="Tahoma"/>
        </w:rPr>
      </w:r>
      <w:r>
        <w:rPr>
          <w:rFonts w:cs="Tahoma"/>
        </w:rPr>
      </w:r>
    </w:p>
    <w:p>
      <w:pPr>
        <w:pStyle w:val="1640"/>
        <w:numPr>
          <w:ilvl w:val="1"/>
          <w:numId w:val="19"/>
        </w:numPr>
        <w:ind w:left="0" w:firstLine="709"/>
        <w:jc w:val="both"/>
        <w:tabs>
          <w:tab w:val="left" w:pos="1276" w:leader="none"/>
        </w:tabs>
        <w:rPr>
          <w:rFonts w:cs="Tahoma"/>
        </w:rPr>
      </w:pPr>
      <w:r>
        <w:rPr>
          <w:rFonts w:cs="Tahoma"/>
        </w:rPr>
        <w:t xml:space="preserve">Банк не несет ответственность за последствия исполнения распоряжений, сформированных от имени Держателя, в случаях, когда Банк, в соответствии с предусмотренным настоящими Усл</w:t>
      </w:r>
      <w:r>
        <w:rPr>
          <w:rFonts w:cs="Tahoma"/>
        </w:rPr>
        <w:t xml:space="preserve">овиями и банковскими правилами порядком и процедурами идентификации Держателя при совершении операции по Счету с использованием Бизнес-карты/реквизитов Бизнес-карты, не мог установить факта подачи распоряжения лицом, не уполномоченным Держателем/Клиентом. </w:t>
      </w:r>
      <w:r>
        <w:rPr>
          <w:rFonts w:cs="Tahoma"/>
        </w:rPr>
      </w:r>
      <w:r>
        <w:rPr>
          <w:rFonts w:cs="Tahoma"/>
        </w:rPr>
      </w:r>
    </w:p>
    <w:p>
      <w:pPr>
        <w:pStyle w:val="1640"/>
        <w:numPr>
          <w:ilvl w:val="1"/>
          <w:numId w:val="19"/>
        </w:numPr>
        <w:ind w:left="0" w:firstLine="709"/>
        <w:jc w:val="both"/>
        <w:tabs>
          <w:tab w:val="left" w:pos="1276" w:leader="none"/>
        </w:tabs>
        <w:rPr>
          <w:rFonts w:cs="Tahoma"/>
        </w:rPr>
      </w:pPr>
      <w:r>
        <w:rPr>
          <w:rFonts w:cs="Tahoma"/>
        </w:rPr>
        <w:t xml:space="preserve">Банк не несет ответственности за возмо</w:t>
      </w:r>
      <w:r>
        <w:rPr>
          <w:rFonts w:cs="Tahoma"/>
        </w:rPr>
        <w:t xml:space="preserve">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настоящих Условий и/или Тарифного плана «Корпоративный ПЛЮС». </w:t>
      </w:r>
      <w:r>
        <w:rPr>
          <w:rFonts w:cs="Tahoma"/>
        </w:rPr>
      </w:r>
      <w:r>
        <w:rPr>
          <w:rFonts w:cs="Tahoma"/>
        </w:rPr>
      </w:r>
    </w:p>
    <w:p>
      <w:pPr>
        <w:pStyle w:val="1640"/>
        <w:numPr>
          <w:ilvl w:val="1"/>
          <w:numId w:val="19"/>
        </w:numPr>
        <w:ind w:left="0" w:firstLine="709"/>
        <w:jc w:val="both"/>
        <w:tabs>
          <w:tab w:val="left" w:pos="1276" w:leader="none"/>
        </w:tabs>
      </w:pPr>
      <w:r>
        <w:rPr>
          <w:rFonts w:cs="Tahoma"/>
        </w:rPr>
        <w:t xml:space="preserve">Стороны</w:t>
      </w:r>
      <w:r>
        <w:t xml:space="preserve"> договорились, что совершение операции в торгово-сервисных предприятиях с использованием Бизнес-карты</w:t>
      </w:r>
      <w:r>
        <w:t xml:space="preserve"> и/или с использованием Токена Бизнес-карты</w:t>
      </w:r>
      <w:r>
        <w:t xml:space="preserve"> в пределах сумм, установленных пунктом </w:t>
      </w:r>
      <w:r>
        <w:t xml:space="preserve">9</w:t>
      </w:r>
      <w:r>
        <w:t xml:space="preserve">.6 настоящих Условий, возможно без подтверждения операции путем введения ПИН/собственноручной подписью Держателя</w:t>
      </w:r>
      <w:r>
        <w:t xml:space="preserve">.</w:t>
      </w:r>
      <w:r>
        <w:t xml:space="preserve"> </w:t>
      </w:r>
      <w:r/>
      <w:r/>
    </w:p>
    <w:p>
      <w:pPr>
        <w:pStyle w:val="1640"/>
        <w:numPr>
          <w:ilvl w:val="1"/>
          <w:numId w:val="19"/>
        </w:numPr>
        <w:ind w:left="0" w:firstLine="709"/>
        <w:jc w:val="both"/>
        <w:tabs>
          <w:tab w:val="left" w:pos="1276" w:leader="none"/>
        </w:tabs>
        <w:rPr>
          <w:rFonts w:cs="Tahoma"/>
        </w:rPr>
      </w:pPr>
      <w:r>
        <w:rPr>
          <w:rFonts w:cs="Tahoma"/>
        </w:rPr>
        <w:t xml:space="preserve">Стороны договорились, что операции в торгово-сервисных предприятиях, требующие физического предъявления Бизнес-карты для их совершения и проводимые путем считывания электронных данных ка</w:t>
      </w:r>
      <w:r>
        <w:rPr>
          <w:rFonts w:cs="Tahoma"/>
        </w:rPr>
        <w:t xml:space="preserve">рты,</w:t>
      </w:r>
      <w:r>
        <w:rPr>
          <w:rFonts w:cs="Tahoma"/>
        </w:rPr>
        <w:t xml:space="preserve"> или с использованием Токена Бизнес-карты, требующие физического участия Технического устройства и успешной Аутентификации в Мобильно приложении Mir Pay для их совершения,</w:t>
      </w:r>
      <w:r>
        <w:rPr>
          <w:rFonts w:cs="Tahoma"/>
        </w:rPr>
        <w:t xml:space="preserve"> не подтвержденные Держателем в соответствии с пунктом 9.1 настоящих Условий, будут считаться операциями, совершенными по распоряжению Держателя, и не могут быть оспорены как операции, совершенные без его распоряжения, если сумма операции не превышает:</w:t>
      </w:r>
      <w:r>
        <w:rPr>
          <w:rFonts w:cs="Tahoma"/>
        </w:rPr>
      </w:r>
      <w:r>
        <w:rPr>
          <w:rFonts w:cs="Tahoma"/>
        </w:rPr>
      </w:r>
    </w:p>
    <w:p>
      <w:pPr>
        <w:ind w:firstLine="709"/>
        <w:jc w:val="both"/>
        <w:tabs>
          <w:tab w:val="left" w:pos="1134" w:leader="none"/>
        </w:tabs>
        <w:rPr>
          <w:highlight w:val="none"/>
        </w:rPr>
      </w:pPr>
      <w:r>
        <w:t xml:space="preserve">-</w:t>
      </w:r>
      <w:r>
        <w:tab/>
        <w:t xml:space="preserve">3000 (три тысячи) рублей Российской Федерации при совершении операции </w:t>
      </w:r>
      <w:r>
        <w:br/>
        <w:t xml:space="preserve">на территории Российской Федерации, если иное не предусмотрено законодательством Российской Федерации.</w:t>
      </w:r>
      <w:r>
        <w:rPr>
          <w:highlight w:val="none"/>
        </w:rPr>
      </w:r>
      <w:r>
        <w:rPr>
          <w:highlight w:val="none"/>
        </w:rPr>
      </w:r>
    </w:p>
    <w:p>
      <w:pPr>
        <w:pStyle w:val="1640"/>
        <w:numPr>
          <w:ilvl w:val="1"/>
          <w:numId w:val="19"/>
        </w:numPr>
        <w:ind w:left="0" w:firstLine="709"/>
        <w:jc w:val="both"/>
        <w:tabs>
          <w:tab w:val="left" w:pos="1276" w:leader="none"/>
        </w:tabs>
        <w:rPr>
          <w:rFonts w:cs="Tahoma"/>
        </w:rPr>
      </w:pPr>
      <w:r>
        <w:rPr>
          <w:rFonts w:cs="Tahoma"/>
        </w:rPr>
        <w:t xml:space="preserve">Банк не несет ответственности:</w:t>
      </w:r>
      <w:r>
        <w:rPr>
          <w:rFonts w:cs="Tahoma"/>
        </w:rPr>
      </w:r>
      <w:r>
        <w:rPr>
          <w:rFonts w:cs="Tahoma"/>
        </w:rPr>
      </w:r>
    </w:p>
    <w:p>
      <w:pPr>
        <w:pStyle w:val="1640"/>
        <w:numPr>
          <w:ilvl w:val="2"/>
          <w:numId w:val="19"/>
        </w:numPr>
        <w:ind w:left="0" w:firstLine="709"/>
        <w:jc w:val="both"/>
        <w:tabs>
          <w:tab w:val="left" w:pos="1418" w:leader="none"/>
        </w:tabs>
        <w:rPr>
          <w:color w:val="000000"/>
        </w:rPr>
      </w:pPr>
      <w:r>
        <w:rPr>
          <w:color w:val="000000"/>
        </w:rPr>
        <w:t xml:space="preserve">За неполучение Держателем </w:t>
      </w:r>
      <w:r>
        <w:rPr>
          <w:color w:val="000000"/>
          <w:lang w:val="en-US"/>
        </w:rPr>
        <w:t xml:space="preserve">SMS</w:t>
      </w:r>
      <w:r>
        <w:rPr>
          <w:color w:val="000000"/>
        </w:rPr>
        <w:t xml:space="preserve">-уведомлений вследствие неверно указанного Клиентом в Заявлении на получение Бизнес-карты номера мобильного телефона Держателя, а также несвоевременной актуализацией Клиентом информации о номере мобильного телефона Держателя в случае его изменения.</w:t>
      </w:r>
      <w:r>
        <w:rPr>
          <w:color w:val="000000"/>
        </w:rPr>
      </w:r>
      <w:r>
        <w:rPr>
          <w:color w:val="000000"/>
        </w:rPr>
      </w:r>
    </w:p>
    <w:p>
      <w:pPr>
        <w:pStyle w:val="1640"/>
        <w:numPr>
          <w:ilvl w:val="2"/>
          <w:numId w:val="19"/>
        </w:numPr>
        <w:ind w:left="0" w:firstLine="708"/>
        <w:jc w:val="both"/>
        <w:tabs>
          <w:tab w:val="left" w:pos="1418" w:leader="none"/>
        </w:tabs>
        <w:rPr>
          <w:color w:val="000000"/>
        </w:rPr>
      </w:pPr>
      <w:r>
        <w:rPr>
          <w:color w:val="000000"/>
        </w:rPr>
        <w:t xml:space="preserve">За несанкционированное использование третьими лицами информации, указанной в SMS-уведомлении, в случае если данная информация стала известна третьим лицам не по вине Банка.</w:t>
      </w:r>
      <w:r>
        <w:rPr>
          <w:color w:val="000000"/>
        </w:rPr>
      </w:r>
      <w:r>
        <w:rPr>
          <w:color w:val="000000"/>
        </w:rPr>
      </w:r>
    </w:p>
    <w:p>
      <w:pPr>
        <w:pStyle w:val="1640"/>
        <w:numPr>
          <w:ilvl w:val="2"/>
          <w:numId w:val="19"/>
        </w:numPr>
        <w:ind w:left="0" w:firstLine="708"/>
        <w:jc w:val="both"/>
        <w:tabs>
          <w:tab w:val="left" w:pos="1418" w:leader="none"/>
        </w:tabs>
        <w:rPr>
          <w:color w:val="000000"/>
        </w:rPr>
      </w:pPr>
      <w:r>
        <w:rPr>
          <w:color w:val="000000"/>
        </w:rPr>
        <w:t xml:space="preserve">За искажение, непредставление и/или несвоевременное представление Держателю SMS-уведомления в случаях, когда:</w:t>
      </w:r>
      <w:r>
        <w:rPr>
          <w:color w:val="000000"/>
        </w:rPr>
      </w:r>
      <w:r>
        <w:rPr>
          <w:color w:val="000000"/>
        </w:rPr>
      </w:r>
    </w:p>
    <w:p>
      <w:pPr>
        <w:pStyle w:val="1640"/>
        <w:ind w:left="0" w:firstLine="709"/>
        <w:jc w:val="both"/>
        <w:tabs>
          <w:tab w:val="left" w:pos="1134" w:leader="none"/>
          <w:tab w:val="left" w:pos="1560" w:leader="none"/>
        </w:tabs>
      </w:pPr>
      <w:r>
        <w:t xml:space="preserve">-</w:t>
      </w:r>
      <w:r>
        <w:tab/>
        <w:t xml:space="preserve">мобильный телефон Держателя, предназначенный для получения </w:t>
      </w:r>
      <w:r>
        <w:br/>
      </w:r>
      <w:r>
        <w:rPr>
          <w:lang w:val="en-US"/>
        </w:rPr>
        <w:t xml:space="preserve">SMS</w:t>
      </w:r>
      <w:r>
        <w:t xml:space="preserve">-уведомлений, находится в неисправном состоянии, отключен и/или не позволяет получать </w:t>
      </w:r>
      <w:r>
        <w:rPr>
          <w:lang w:val="en-US"/>
        </w:rPr>
        <w:t xml:space="preserve">SMS</w:t>
      </w:r>
      <w:r>
        <w:t xml:space="preserve">-уведомления;</w:t>
      </w:r>
      <w:r/>
    </w:p>
    <w:p>
      <w:pPr>
        <w:pStyle w:val="1640"/>
        <w:ind w:left="1440" w:hanging="731"/>
        <w:jc w:val="both"/>
        <w:tabs>
          <w:tab w:val="left" w:pos="1134" w:leader="none"/>
          <w:tab w:val="left" w:pos="1276" w:leader="none"/>
          <w:tab w:val="left" w:pos="1560" w:leader="none"/>
        </w:tabs>
      </w:pPr>
      <w:r>
        <w:t xml:space="preserve">-</w:t>
      </w:r>
      <w:r>
        <w:tab/>
        <w:t xml:space="preserve">имел место сбой в работе сети оператора сотовой связи.</w:t>
      </w:r>
      <w:r/>
    </w:p>
    <w:p>
      <w:pPr>
        <w:pStyle w:val="1640"/>
        <w:numPr>
          <w:ilvl w:val="2"/>
          <w:numId w:val="19"/>
        </w:numPr>
        <w:ind w:left="0" w:firstLine="708"/>
        <w:jc w:val="both"/>
        <w:tabs>
          <w:tab w:val="left" w:pos="1418" w:leader="none"/>
        </w:tabs>
        <w:rPr>
          <w:color w:val="000000"/>
        </w:rPr>
      </w:pPr>
      <w:r>
        <w:rPr>
          <w:color w:val="000000"/>
        </w:rPr>
        <w:t xml:space="preserve">За время доставки оператором сотовой связи SMS-уведомлений с момента совершения операций с использованием Бизнес-карты/реквизитов Бизнес-карты.</w:t>
      </w:r>
      <w:r>
        <w:rPr>
          <w:color w:val="000000"/>
        </w:rPr>
      </w:r>
      <w:r>
        <w:rPr>
          <w:color w:val="000000"/>
        </w:rPr>
      </w:r>
    </w:p>
    <w:p>
      <w:pPr>
        <w:pStyle w:val="1640"/>
        <w:numPr>
          <w:ilvl w:val="2"/>
          <w:numId w:val="19"/>
        </w:numPr>
        <w:ind w:left="0" w:firstLine="708"/>
        <w:jc w:val="both"/>
        <w:tabs>
          <w:tab w:val="left" w:pos="1418" w:leader="none"/>
        </w:tabs>
        <w:rPr>
          <w:color w:val="000000"/>
        </w:rPr>
      </w:pPr>
      <w:r>
        <w:rPr>
          <w:color w:val="000000"/>
        </w:rPr>
        <w:t xml:space="preserve">За ненадлежащие прием/обработку или отказ в приеме SMS-уведомлений при нахождении номера мобильного телефона Держателя в роуминге.</w:t>
      </w:r>
      <w:r>
        <w:rPr>
          <w:color w:val="000000"/>
        </w:rPr>
      </w:r>
      <w:r>
        <w:rPr>
          <w:color w:val="000000"/>
        </w:rPr>
      </w:r>
    </w:p>
    <w:p>
      <w:pPr>
        <w:pStyle w:val="1640"/>
        <w:numPr>
          <w:ilvl w:val="2"/>
          <w:numId w:val="19"/>
        </w:numPr>
        <w:ind w:left="0" w:firstLine="708"/>
        <w:jc w:val="both"/>
        <w:tabs>
          <w:tab w:val="left" w:pos="1418" w:leader="none"/>
        </w:tabs>
        <w:rPr>
          <w:color w:val="000000"/>
        </w:rPr>
      </w:pPr>
      <w:r>
        <w:rPr>
          <w:color w:val="000000"/>
        </w:rPr>
        <w:t xml:space="preserve">За обстоятельства, находящ</w:t>
      </w:r>
      <w:r>
        <w:rPr>
          <w:color w:val="000000"/>
        </w:rPr>
        <w:t xml:space="preserve">иеся вне сферы контроля Банка, препятствующие проведению операции по Бизнес-карте, включая отказ третьего лица принять к оплате Бизнес-карту для проведения расчетов, а также в случае возникновения сбоев в обслуживании программных и/или технических средств.</w:t>
      </w:r>
      <w:r>
        <w:rPr>
          <w:color w:val="000000"/>
        </w:rPr>
      </w:r>
      <w:r>
        <w:rPr>
          <w:color w:val="000000"/>
        </w:rPr>
      </w:r>
    </w:p>
    <w:p>
      <w:pPr>
        <w:pStyle w:val="1640"/>
        <w:numPr>
          <w:ilvl w:val="2"/>
          <w:numId w:val="19"/>
        </w:numPr>
        <w:ind w:left="0" w:firstLine="708"/>
        <w:jc w:val="both"/>
        <w:tabs>
          <w:tab w:val="left" w:pos="1418" w:leader="none"/>
        </w:tabs>
        <w:rPr>
          <w:color w:val="000000"/>
        </w:rPr>
      </w:pPr>
      <w:r>
        <w:rPr>
          <w:color w:val="000000"/>
        </w:rPr>
        <w:t xml:space="preserve">За отсутствие у Держателя доступа к средствам, с использованием которых Держатель может уведомить Банк о неправомерных операциях, совершаемых с использованием Бизнес-карты, либо за несвоевременное уведомление Банка об указанных операциях.</w:t>
      </w:r>
      <w:r>
        <w:rPr>
          <w:color w:val="000000"/>
        </w:rPr>
      </w:r>
      <w:r>
        <w:rPr>
          <w:color w:val="000000"/>
        </w:rPr>
      </w:r>
    </w:p>
    <w:p>
      <w:pPr>
        <w:pStyle w:val="1640"/>
        <w:numPr>
          <w:ilvl w:val="2"/>
          <w:numId w:val="19"/>
        </w:numPr>
        <w:ind w:left="0" w:firstLine="708"/>
        <w:jc w:val="both"/>
        <w:tabs>
          <w:tab w:val="left" w:pos="1418" w:leader="none"/>
        </w:tabs>
        <w:rPr>
          <w:color w:val="000000"/>
        </w:rPr>
      </w:pPr>
      <w:r>
        <w:rPr>
          <w:color w:val="000000"/>
        </w:rPr>
        <w:t xml:space="preserve">Стороны договорились, что при </w:t>
      </w:r>
      <w:r>
        <w:rPr>
          <w:color w:val="000000"/>
        </w:rPr>
        <w:t xml:space="preserve">непоступлении</w:t>
      </w:r>
      <w:r>
        <w:rPr>
          <w:color w:val="000000"/>
        </w:rPr>
        <w:t xml:space="preserve"> информации в соответствии </w:t>
      </w:r>
      <w:r>
        <w:rPr>
          <w:color w:val="000000"/>
        </w:rPr>
        <w:br/>
        <w:t xml:space="preserve">с пунктом 5.2.16 настоящих Условий в течение 10 календарных дней с момента передачи Клиентом/ </w:t>
      </w:r>
      <w:r>
        <w:rPr>
          <w:bCs/>
          <w:color w:val="000000"/>
        </w:rPr>
        <w:t xml:space="preserve">Держателем </w:t>
      </w:r>
      <w:r>
        <w:rPr>
          <w:color w:val="000000"/>
        </w:rPr>
        <w:t xml:space="preserve">в Банк распоряжения, сформированного с использованием электронных средств платежа</w:t>
      </w:r>
      <w:r>
        <w:t xml:space="preserve">, изменение SIM-карты зарегистрированного номера считается произведенным лично Клиентом/ </w:t>
      </w:r>
      <w:r>
        <w:rPr>
          <w:bCs/>
        </w:rPr>
        <w:t xml:space="preserve">Держателем</w:t>
      </w:r>
      <w:r>
        <w:t xml:space="preserve">.</w:t>
      </w:r>
      <w:r>
        <w:rPr>
          <w:color w:val="000000"/>
        </w:rPr>
      </w:r>
      <w:r>
        <w:rPr>
          <w:color w:val="000000"/>
        </w:rPr>
      </w:r>
    </w:p>
    <w:p>
      <w:pPr>
        <w:pStyle w:val="1640"/>
        <w:numPr>
          <w:ilvl w:val="2"/>
          <w:numId w:val="19"/>
        </w:numPr>
        <w:ind w:left="0" w:firstLine="708"/>
        <w:jc w:val="both"/>
        <w:tabs>
          <w:tab w:val="left" w:pos="1418" w:leader="none"/>
        </w:tabs>
        <w:rPr>
          <w:color w:val="000000"/>
        </w:rPr>
      </w:pPr>
      <w:r>
        <w:rPr>
          <w:color w:val="000000"/>
        </w:rPr>
        <w:t xml:space="preserve">Стороны договорились, что ответственность за любые негативные последствия компрометации реквизитов Бизнес-карты, ПИН и/или 3-D пароля, приведшие </w:t>
      </w:r>
      <w:r>
        <w:rPr>
          <w:color w:val="000000"/>
        </w:rPr>
        <w:br/>
        <w:t xml:space="preserve">к возникновению дополнительных расходов Клиента, в том числе по оплате комиссии Банка за обслуживание Бизнес-карты при ее </w:t>
      </w:r>
      <w:r>
        <w:rPr>
          <w:color w:val="000000"/>
        </w:rPr>
        <w:t xml:space="preserve">перевыпуске</w:t>
      </w:r>
      <w:r>
        <w:rPr>
          <w:color w:val="000000"/>
        </w:rPr>
        <w:t xml:space="preserve"> по причине компрометации Бизнес-карты, возлагается на Клиента.</w:t>
      </w:r>
      <w:r>
        <w:rPr>
          <w:color w:val="000000"/>
        </w:rPr>
      </w:r>
      <w:r>
        <w:rPr>
          <w:color w:val="000000"/>
        </w:rPr>
      </w:r>
    </w:p>
    <w:p>
      <w:pPr>
        <w:pStyle w:val="1640"/>
        <w:numPr>
          <w:ilvl w:val="2"/>
          <w:numId w:val="19"/>
        </w:numPr>
        <w:ind w:left="0" w:firstLine="708"/>
        <w:jc w:val="both"/>
        <w:tabs>
          <w:tab w:val="left" w:pos="1560" w:leader="none"/>
        </w:tabs>
        <w:rPr>
          <w:color w:val="000000"/>
        </w:rPr>
      </w:pPr>
      <w:r>
        <w:rPr>
          <w:color w:val="000000"/>
        </w:rPr>
        <w:t xml:space="preserve">Банк не несет ответственность вследствие несвоевременного уведомления Банка</w:t>
      </w:r>
      <w:r>
        <w:rPr>
          <w:iCs/>
        </w:rPr>
        <w:t xml:space="preserve"> Держателем/Клиентом/ЕИО Клиента/ Представителем Клиента об утрате/ использовании Бизнес-карты/реквизитов Бизнес-карты без согласия Держателя/Клиента</w:t>
      </w:r>
      <w:r>
        <w:rPr>
          <w:color w:val="000000"/>
        </w:rPr>
        <w:t xml:space="preserve"> в соответствии с п. 7.5 настоящих Условий.</w:t>
      </w:r>
      <w:r>
        <w:rPr>
          <w:color w:val="000000"/>
        </w:rPr>
      </w:r>
      <w:r>
        <w:rPr>
          <w:color w:val="000000"/>
        </w:rPr>
      </w:r>
    </w:p>
    <w:p>
      <w:pPr>
        <w:pStyle w:val="1640"/>
        <w:numPr>
          <w:ilvl w:val="2"/>
          <w:numId w:val="19"/>
        </w:numPr>
        <w:ind w:left="0" w:firstLine="708"/>
        <w:jc w:val="both"/>
        <w:tabs>
          <w:tab w:val="left" w:pos="1560" w:leader="none"/>
        </w:tabs>
        <w:rPr>
          <w:color w:val="000000"/>
        </w:rPr>
      </w:pPr>
      <w:r>
        <w:rPr>
          <w:color w:val="000000"/>
        </w:rPr>
        <w:t xml:space="preserve">Банк не несет ответственность за нарушение сроков зачисления денежных средств на счет банковской карты, эмитированной сторонней кредитной организацией, </w:t>
      </w:r>
      <w:r>
        <w:rPr>
          <w:color w:val="000000"/>
        </w:rPr>
        <w:br/>
        <w:t xml:space="preserve">при совершении Операции перевода.</w:t>
      </w:r>
      <w:r>
        <w:rPr>
          <w:color w:val="000000"/>
        </w:rPr>
      </w:r>
      <w:r>
        <w:rPr>
          <w:color w:val="000000"/>
        </w:rPr>
      </w:r>
    </w:p>
    <w:p>
      <w:pPr>
        <w:pStyle w:val="1640"/>
        <w:numPr>
          <w:ilvl w:val="2"/>
          <w:numId w:val="19"/>
        </w:numPr>
        <w:ind w:left="0" w:firstLine="708"/>
        <w:jc w:val="both"/>
        <w:tabs>
          <w:tab w:val="left" w:pos="1560" w:leader="none"/>
        </w:tabs>
        <w:rPr>
          <w:color w:val="000000"/>
        </w:rPr>
      </w:pPr>
      <w:r>
        <w:rPr>
          <w:color w:val="000000"/>
        </w:rPr>
        <w:t xml:space="preserve">Банк не несет ответственность за некорректно введенные данные банковской карты получателя денежных средств Держателем, при формировании Операции перевода.</w:t>
      </w:r>
      <w:r>
        <w:rPr>
          <w:color w:val="000000"/>
        </w:rPr>
      </w:r>
      <w:r>
        <w:rPr>
          <w:color w:val="000000"/>
        </w:rPr>
      </w:r>
    </w:p>
    <w:p>
      <w:pPr>
        <w:pStyle w:val="1640"/>
        <w:numPr>
          <w:ilvl w:val="1"/>
          <w:numId w:val="19"/>
        </w:numPr>
        <w:ind w:left="0" w:firstLine="709"/>
        <w:jc w:val="both"/>
        <w:tabs>
          <w:tab w:val="left" w:pos="1276" w:leader="none"/>
        </w:tabs>
        <w:rPr>
          <w:color w:val="000000"/>
        </w:rPr>
      </w:pPr>
      <w:r>
        <w:rPr>
          <w:iCs/>
        </w:rPr>
        <w:t xml:space="preserve">Клиент подтверждает, что ему в лице его уполномоченных работников Банком разъяснены в полном объеме все положения настоящих Условий, включая информацию о возможных случаях повышенного риска разглашения передаваемой Банк</w:t>
      </w:r>
      <w:r>
        <w:rPr>
          <w:iCs/>
        </w:rPr>
        <w:t xml:space="preserve">ом информации третьим лицам в связи с тем, что такая передача информации осуществляется посредством SMS-уведомлений при участии оператора сотовой связи в открытом виде без применения каких-либо средств шифрования. При этом, получение направляемой Банком по</w:t>
      </w:r>
      <w:r>
        <w:rPr>
          <w:iCs/>
        </w:rPr>
        <w:t xml:space="preserve">средством SMS-уведомлений информации, лицами, обладающими доступом к мобильному телефону/номеру мобильного телефона независимо от согласия или несогласия Держателя Бизнес-карты, также не является разглашением Банком такой информации неуполномоченным лицам.</w:t>
      </w:r>
      <w:r>
        <w:rPr>
          <w:color w:val="000000"/>
        </w:rPr>
      </w:r>
      <w:r>
        <w:rPr>
          <w:color w:val="000000"/>
        </w:rPr>
      </w:r>
    </w:p>
    <w:p>
      <w:pPr>
        <w:pStyle w:val="1640"/>
        <w:numPr>
          <w:ilvl w:val="1"/>
          <w:numId w:val="19"/>
        </w:numPr>
        <w:ind w:left="0" w:firstLine="709"/>
        <w:jc w:val="both"/>
        <w:tabs>
          <w:tab w:val="left" w:pos="1276" w:leader="none"/>
        </w:tabs>
        <w:rPr>
          <w:color w:val="000000"/>
        </w:rPr>
      </w:pPr>
      <w:r>
        <w:t xml:space="preserve">Банк не несет ответственности перед Клиентом/Держателем за убытки Клиента/Держателя, возникшие в результате надлежащего исполнения Банко</w:t>
      </w:r>
      <w:r>
        <w:t xml:space="preserve">м требований законодательства Российской Федерации по противодействию осуществления ПДСБДСК, в том числе в результате отказа в совершении операции по Бизнес-карте (Повторной операции, последующей Повторной операции), имеющей признаки осуществления ПДСБДСК.</w:t>
      </w:r>
      <w:r>
        <w:rPr>
          <w:color w:val="000000"/>
        </w:rPr>
      </w:r>
      <w:r>
        <w:rPr>
          <w:color w:val="000000"/>
        </w:rPr>
      </w:r>
    </w:p>
    <w:p>
      <w:pPr>
        <w:pStyle w:val="1640"/>
        <w:numPr>
          <w:ilvl w:val="1"/>
          <w:numId w:val="19"/>
        </w:numPr>
        <w:ind w:left="0" w:firstLine="709"/>
        <w:jc w:val="both"/>
        <w:tabs>
          <w:tab w:val="left" w:pos="1276" w:leader="none"/>
        </w:tabs>
        <w:rPr>
          <w:color w:val="000000"/>
        </w:rPr>
      </w:pPr>
      <w:r>
        <w:t xml:space="preserve">Банк не несет ответственности перед Клиентом/Держателем за убытки Клиента/Держателя возникшие в</w:t>
      </w:r>
      <w:r>
        <w:t xml:space="preserve"> результате совершения операции по Бизнес-карте (Повторной операции, последующей Повторной операции), имеющей признаки осуществления ПДСБДСК, если Банком был соблюден предусмотренный законодательством Российской Федерации и Условиями порядок ее совершения.</w:t>
      </w:r>
      <w:r>
        <w:rPr>
          <w:color w:val="000000"/>
        </w:rPr>
      </w:r>
      <w:r>
        <w:rPr>
          <w:color w:val="000000"/>
        </w:rPr>
      </w:r>
    </w:p>
    <w:p>
      <w:pPr>
        <w:pStyle w:val="1640"/>
        <w:ind w:left="708"/>
        <w:jc w:val="both"/>
        <w:tabs>
          <w:tab w:val="left" w:pos="709" w:leader="none"/>
          <w:tab w:val="left" w:pos="900" w:leader="none"/>
          <w:tab w:val="left" w:pos="1134" w:leader="none"/>
        </w:tabs>
        <w:rPr>
          <w:color w:val="000000"/>
        </w:rPr>
      </w:pPr>
      <w:r>
        <w:t xml:space="preserve">В случае использования Держателем </w:t>
      </w:r>
      <w:r>
        <w:t xml:space="preserve">Токена</w:t>
      </w:r>
      <w:r>
        <w:t xml:space="preserve"> Бизнес-карты:</w:t>
      </w:r>
      <w:r>
        <w:rPr>
          <w:color w:val="000000"/>
        </w:rPr>
        <w:t xml:space="preserve">9.11.1. </w:t>
      </w:r>
      <w:r>
        <w:t xml:space="preserve">Клиент несет ответственность за:</w:t>
      </w:r>
      <w:r/>
      <w:r>
        <w:rPr>
          <w:color w:val="000000"/>
        </w:rPr>
      </w:r>
    </w:p>
    <w:p>
      <w:pPr>
        <w:pStyle w:val="1640"/>
        <w:numPr>
          <w:ilvl w:val="0"/>
          <w:numId w:val="41"/>
        </w:numPr>
        <w:jc w:val="both"/>
        <w:tabs>
          <w:tab w:val="left" w:pos="709" w:leader="none"/>
          <w:tab w:val="left" w:pos="900" w:leader="none"/>
          <w:tab w:val="left" w:pos="1134" w:leader="none"/>
        </w:tabs>
      </w:pPr>
      <w:r>
        <w:t xml:space="preserve">нарушение Держателем конфиденциальности </w:t>
      </w:r>
      <w:r>
        <w:t xml:space="preserve">идентификаторов</w:t>
      </w:r>
      <w:r>
        <w:t xml:space="preserve">,</w:t>
      </w:r>
      <w:r>
        <w:t xml:space="preserve"> необходимых для Аутентификации в Мобильном приложении Mir Pay,</w:t>
      </w:r>
      <w:r>
        <w:t xml:space="preserve"> передач</w:t>
      </w:r>
      <w:r>
        <w:t xml:space="preserve">у Держателем другим</w:t>
      </w:r>
      <w:r>
        <w:t xml:space="preserve"> лицам информации, позволяющей осуществить </w:t>
      </w:r>
      <w:r>
        <w:t xml:space="preserve">токенизацию</w:t>
      </w:r>
      <w:r>
        <w:t xml:space="preserve"> </w:t>
      </w:r>
      <w:r>
        <w:t xml:space="preserve">Бизнес-карты на Техническом устройстве иного</w:t>
      </w:r>
      <w:r>
        <w:t xml:space="preserve"> лица</w:t>
      </w:r>
      <w:r>
        <w:t xml:space="preserve">,</w:t>
      </w:r>
      <w:r>
        <w:t xml:space="preserve"> передач</w:t>
      </w:r>
      <w:r>
        <w:t xml:space="preserve">у Держателем другим</w:t>
      </w:r>
      <w:r>
        <w:t xml:space="preserve"> лицам </w:t>
      </w:r>
      <w:r>
        <w:t xml:space="preserve">Технического устройства;</w:t>
      </w:r>
      <w:r/>
    </w:p>
    <w:p>
      <w:pPr>
        <w:pStyle w:val="1640"/>
        <w:numPr>
          <w:ilvl w:val="0"/>
          <w:numId w:val="41"/>
        </w:numPr>
        <w:jc w:val="both"/>
        <w:tabs>
          <w:tab w:val="left" w:pos="709" w:leader="none"/>
          <w:tab w:val="left" w:pos="900" w:leader="none"/>
          <w:tab w:val="left" w:pos="1134" w:leader="none"/>
        </w:tabs>
        <w:rPr>
          <w:rFonts w:eastAsia="Calibri"/>
          <w:lang w:eastAsia="en-US"/>
        </w:rPr>
      </w:pPr>
      <w:r>
        <w:rPr>
          <w:rFonts w:eastAsia="Calibri"/>
          <w:lang w:eastAsia="en-US"/>
        </w:rPr>
        <w:t xml:space="preserve">с</w:t>
      </w:r>
      <w:r>
        <w:rPr>
          <w:rFonts w:eastAsia="Calibri"/>
          <w:lang w:eastAsia="en-US"/>
        </w:rPr>
        <w:t xml:space="preserve">воевременное информирование </w:t>
      </w:r>
      <w:r>
        <w:rPr>
          <w:rFonts w:eastAsia="Calibri"/>
          <w:lang w:eastAsia="en-US"/>
        </w:rPr>
        <w:t xml:space="preserve">Держателем </w:t>
      </w:r>
      <w:r>
        <w:rPr>
          <w:rFonts w:eastAsia="Calibri"/>
          <w:lang w:eastAsia="en-US"/>
        </w:rPr>
        <w:t xml:space="preserve">Банка об утрате</w:t>
      </w:r>
      <w:r>
        <w:rPr>
          <w:rFonts w:eastAsia="Calibri"/>
          <w:lang w:eastAsia="en-US"/>
        </w:rPr>
        <w:t xml:space="preserve"> </w:t>
      </w:r>
      <w:r>
        <w:t xml:space="preserve">Технического устройства</w:t>
      </w:r>
      <w:r>
        <w:rPr>
          <w:rFonts w:eastAsia="Calibri"/>
        </w:rPr>
        <w:t xml:space="preserve">,</w:t>
      </w:r>
      <w:r>
        <w:rPr>
          <w:rFonts w:eastAsia="Calibri"/>
        </w:rPr>
        <w:t xml:space="preserve"> Бизнес-карты, а также о необходимости</w:t>
      </w:r>
      <w:r>
        <w:rPr>
          <w:rFonts w:eastAsia="Calibri"/>
        </w:rPr>
        <w:t xml:space="preserve"> </w:t>
      </w:r>
      <w:r>
        <w:rPr>
          <w:rFonts w:eastAsia="Calibri"/>
          <w:lang w:eastAsia="en-US"/>
        </w:rPr>
        <w:t xml:space="preserve">удалени</w:t>
      </w:r>
      <w:r>
        <w:rPr>
          <w:rFonts w:eastAsia="Calibri"/>
          <w:lang w:eastAsia="en-US"/>
        </w:rPr>
        <w:t xml:space="preserve">я</w:t>
      </w:r>
      <w:r>
        <w:rPr>
          <w:rFonts w:eastAsia="Calibri"/>
          <w:lang w:eastAsia="en-US"/>
        </w:rPr>
        <w:t xml:space="preserve"> </w:t>
      </w:r>
      <w:r>
        <w:rPr>
          <w:rFonts w:eastAsia="Calibri"/>
          <w:lang w:eastAsia="en-US"/>
        </w:rPr>
        <w:t xml:space="preserve">Токена</w:t>
      </w:r>
      <w:r>
        <w:rPr>
          <w:rFonts w:eastAsia="Calibri"/>
          <w:lang w:eastAsia="en-US"/>
        </w:rPr>
        <w:t xml:space="preserve"> Бизнес-карты</w:t>
      </w:r>
      <w:r>
        <w:rPr>
          <w:rFonts w:eastAsia="Calibri"/>
          <w:lang w:eastAsia="en-US"/>
        </w:rPr>
        <w:t xml:space="preserve">;</w:t>
      </w:r>
      <w:r>
        <w:rPr>
          <w:rFonts w:eastAsia="Calibri"/>
          <w:lang w:eastAsia="en-US"/>
        </w:rPr>
      </w:r>
      <w:r>
        <w:rPr>
          <w:rFonts w:eastAsia="Calibri"/>
          <w:lang w:eastAsia="en-US"/>
        </w:rPr>
      </w:r>
    </w:p>
    <w:p>
      <w:pPr>
        <w:pStyle w:val="1640"/>
        <w:numPr>
          <w:ilvl w:val="0"/>
          <w:numId w:val="41"/>
        </w:numPr>
        <w:jc w:val="both"/>
        <w:tabs>
          <w:tab w:val="left" w:pos="709" w:leader="none"/>
          <w:tab w:val="left" w:pos="900" w:leader="none"/>
          <w:tab w:val="left" w:pos="1134" w:leader="none"/>
        </w:tabs>
        <w:rPr>
          <w:rFonts w:eastAsia="Calibri"/>
          <w:lang w:eastAsia="en-US"/>
        </w:rPr>
      </w:pPr>
      <w:r>
        <w:rPr>
          <w:rFonts w:eastAsia="Calibri"/>
          <w:lang w:eastAsia="en-US"/>
        </w:rPr>
        <w:t xml:space="preserve">н</w:t>
      </w:r>
      <w:r>
        <w:rPr>
          <w:rFonts w:eastAsia="Calibri"/>
          <w:lang w:eastAsia="en-US"/>
        </w:rPr>
        <w:t xml:space="preserve">арушение </w:t>
      </w:r>
      <w:r>
        <w:rPr>
          <w:rFonts w:eastAsia="Calibri"/>
          <w:lang w:eastAsia="en-US"/>
        </w:rPr>
        <w:t xml:space="preserve">Держателем </w:t>
      </w:r>
      <w:r>
        <w:rPr>
          <w:rFonts w:eastAsia="Calibri"/>
          <w:lang w:eastAsia="en-US"/>
        </w:rPr>
        <w:t xml:space="preserve">требований к безопасности использования </w:t>
      </w:r>
      <w:r>
        <w:t xml:space="preserve">Технического устройства</w:t>
      </w:r>
      <w:r>
        <w:rPr>
          <w:rFonts w:eastAsia="Calibri"/>
          <w:lang w:eastAsia="en-US"/>
        </w:rPr>
        <w:t xml:space="preserve">, указанных в </w:t>
      </w:r>
      <w:r>
        <w:rPr>
          <w:rFonts w:eastAsia="Calibri"/>
          <w:lang w:eastAsia="en-US"/>
        </w:rPr>
        <w:t xml:space="preserve">Памятке.</w:t>
      </w:r>
      <w:r>
        <w:rPr>
          <w:rFonts w:eastAsia="Calibri"/>
          <w:lang w:eastAsia="en-US"/>
        </w:rPr>
      </w:r>
      <w:r>
        <w:rPr>
          <w:rFonts w:eastAsia="Calibri"/>
          <w:lang w:eastAsia="en-US"/>
        </w:rPr>
      </w:r>
    </w:p>
    <w:p>
      <w:pPr>
        <w:pStyle w:val="1640"/>
        <w:ind w:left="708"/>
        <w:jc w:val="both"/>
        <w:tabs>
          <w:tab w:val="left" w:pos="709" w:leader="none"/>
          <w:tab w:val="left" w:pos="900" w:leader="none"/>
          <w:tab w:val="left" w:pos="1134" w:leader="none"/>
        </w:tabs>
      </w:pPr>
      <w:r/>
      <w:bookmarkStart w:id="87" w:name="_GoBack"/>
      <w:r/>
      <w:bookmarkEnd w:id="87"/>
      <w:r>
        <w:t xml:space="preserve">9.</w:t>
      </w:r>
      <w:r>
        <w:rPr>
          <w:color w:val="000000"/>
        </w:rPr>
        <w:t xml:space="preserve">11.2. </w:t>
      </w:r>
      <w:r>
        <w:t xml:space="preserve">Банк не несет ответственности за</w:t>
      </w:r>
      <w:r>
        <w:t xml:space="preserve">:</w:t>
      </w:r>
      <w:r/>
    </w:p>
    <w:p>
      <w:pPr>
        <w:pStyle w:val="1640"/>
        <w:numPr>
          <w:ilvl w:val="0"/>
          <w:numId w:val="42"/>
        </w:numPr>
        <w:jc w:val="both"/>
        <w:tabs>
          <w:tab w:val="left" w:pos="709" w:leader="none"/>
          <w:tab w:val="left" w:pos="900" w:leader="none"/>
          <w:tab w:val="left" w:pos="1134" w:leader="none"/>
        </w:tabs>
      </w:pPr>
      <w:r>
        <w:t xml:space="preserve">ошибки, сбои в работе </w:t>
      </w:r>
      <w:r>
        <w:t xml:space="preserve">Мобильного приложения Mir Pay</w:t>
      </w:r>
      <w:r>
        <w:t xml:space="preserve">, Технического устройства при совершении операции с использованием </w:t>
      </w:r>
      <w:r>
        <w:t xml:space="preserve">Токена</w:t>
      </w:r>
      <w:r>
        <w:t xml:space="preserve"> Бизнес-карты;</w:t>
      </w:r>
      <w:r/>
    </w:p>
    <w:p>
      <w:pPr>
        <w:pStyle w:val="1640"/>
        <w:numPr>
          <w:ilvl w:val="0"/>
          <w:numId w:val="42"/>
        </w:numPr>
        <w:jc w:val="both"/>
        <w:tabs>
          <w:tab w:val="left" w:pos="1134" w:leader="none"/>
          <w:tab w:val="left" w:pos="1701" w:leader="none"/>
        </w:tabs>
      </w:pPr>
      <w:r>
        <w:t xml:space="preserve">возможные убытки </w:t>
      </w:r>
      <w:r>
        <w:t xml:space="preserve">Клиента</w:t>
      </w:r>
      <w:r>
        <w:t xml:space="preserve">, возникшие у него в результате отказа торгово-сервисного предприятия в возможности совершения операции с использованием </w:t>
      </w:r>
      <w:r>
        <w:t xml:space="preserve">Токена</w:t>
      </w:r>
      <w:r>
        <w:t xml:space="preserve"> Бизнес-карты;</w:t>
      </w:r>
      <w:r/>
    </w:p>
    <w:p>
      <w:pPr>
        <w:pStyle w:val="1640"/>
        <w:numPr>
          <w:ilvl w:val="0"/>
          <w:numId w:val="42"/>
        </w:numPr>
        <w:jc w:val="both"/>
        <w:tabs>
          <w:tab w:val="left" w:pos="1134" w:leader="none"/>
          <w:tab w:val="left" w:pos="1701" w:leader="none"/>
        </w:tabs>
      </w:pPr>
      <w:r>
        <w:rPr>
          <w:highlight w:val="none"/>
        </w:rPr>
      </w:r>
      <w:r>
        <w:t xml:space="preserve">невозможность использования </w:t>
      </w:r>
      <w:r>
        <w:t xml:space="preserve">Токена</w:t>
      </w:r>
      <w:r>
        <w:t xml:space="preserve"> Бизнес-карты;</w:t>
      </w:r>
      <w:r>
        <w:rPr>
          <w:highlight w:val="none"/>
        </w:rPr>
      </w:r>
      <w:r/>
    </w:p>
    <w:p>
      <w:pPr>
        <w:pStyle w:val="1640"/>
        <w:numPr>
          <w:ilvl w:val="0"/>
          <w:numId w:val="47"/>
        </w:numPr>
        <w:jc w:val="both"/>
        <w:tabs>
          <w:tab w:val="left" w:pos="1276" w:leader="none"/>
        </w:tabs>
        <w:rPr>
          <w:highlight w:val="none"/>
        </w:rPr>
      </w:pPr>
      <w:r>
        <w:t xml:space="preserve">нарушение </w:t>
      </w:r>
      <w:r>
        <w:t xml:space="preserve">Поставщиком </w:t>
      </w:r>
      <w:r>
        <w:t xml:space="preserve">Мобильного приложения Mir Pay</w:t>
      </w:r>
      <w:r>
        <w:t xml:space="preserve"> правил безопасности при сборе, хранении и отправлении информации, относящейся к выпуску и использованию </w:t>
      </w:r>
      <w:r>
        <w:t xml:space="preserve">Токена</w:t>
      </w:r>
      <w:r>
        <w:t xml:space="preserve"> Бизнес-карты через </w:t>
      </w:r>
      <w:r>
        <w:t xml:space="preserve">Мобильное приложение Mir Pay</w:t>
      </w:r>
      <w:r>
        <w:t xml:space="preserve">;</w:t>
      </w:r>
      <w:r>
        <w:rPr>
          <w:highlight w:val="none"/>
        </w:rPr>
      </w:r>
      <w:r>
        <w:rPr>
          <w:highlight w:val="none"/>
        </w:rPr>
      </w:r>
    </w:p>
    <w:p>
      <w:pPr>
        <w:pStyle w:val="1640"/>
        <w:numPr>
          <w:ilvl w:val="0"/>
          <w:numId w:val="42"/>
        </w:numPr>
        <w:jc w:val="both"/>
        <w:tabs>
          <w:tab w:val="left" w:pos="1276" w:leader="none"/>
        </w:tabs>
      </w:pPr>
      <w:r>
        <w:rPr>
          <w:color w:val="000000"/>
          <w:highlight w:val="none"/>
        </w:rPr>
      </w:r>
      <w:r>
        <w:rPr>
          <w:highlight w:val="none"/>
        </w:rPr>
        <w:t xml:space="preserve">сопровождение </w:t>
      </w:r>
      <w:r>
        <w:t xml:space="preserve">Мобильного приложения Mir Pay,</w:t>
      </w:r>
      <w:r>
        <w:rPr>
          <w:highlight w:val="none"/>
        </w:rPr>
        <w:t xml:space="preserve"> в том числе его работоспособности, так как  Банк не является </w:t>
      </w:r>
      <w:r>
        <w:rPr>
          <w:highlight w:val="none"/>
        </w:rPr>
        <w:t xml:space="preserve">его </w:t>
      </w:r>
      <w:r>
        <w:rPr>
          <w:highlight w:val="none"/>
        </w:rPr>
        <w:t xml:space="preserve">владельцем</w:t>
      </w:r>
      <w:r>
        <w:rPr>
          <w:highlight w:val="none"/>
        </w:rPr>
        <w:t xml:space="preserve">.</w:t>
      </w:r>
      <w:r>
        <w:rPr>
          <w:highlight w:val="none"/>
        </w:rPr>
      </w:r>
      <w:r/>
    </w:p>
    <w:p>
      <w:pPr>
        <w:pStyle w:val="1640"/>
        <w:contextualSpacing w:val="0"/>
        <w:ind w:left="0"/>
        <w:jc w:val="center"/>
        <w:keepNext/>
        <w:spacing w:before="120" w:after="120"/>
        <w:tabs>
          <w:tab w:val="left" w:pos="-1701" w:leader="none"/>
          <w:tab w:val="left" w:pos="426" w:leader="none"/>
        </w:tabs>
        <w:rPr>
          <w:b/>
          <w:bCs/>
        </w:rPr>
        <w:outlineLvl w:val="0"/>
      </w:pPr>
      <w:r>
        <w:rPr>
          <w:b/>
          <w:bCs/>
        </w:rPr>
        <w:t xml:space="preserve">10.</w:t>
      </w:r>
      <w:r>
        <w:rPr>
          <w:b/>
          <w:bCs/>
        </w:rPr>
        <w:tab/>
        <w:t xml:space="preserve">Урегулирование споров</w:t>
      </w:r>
      <w:r>
        <w:rPr>
          <w:b/>
          <w:bCs/>
        </w:rPr>
      </w:r>
      <w:r>
        <w:rPr>
          <w:b/>
          <w:bCs/>
        </w:rPr>
      </w:r>
    </w:p>
    <w:p>
      <w:pPr>
        <w:pStyle w:val="1640"/>
        <w:numPr>
          <w:ilvl w:val="1"/>
          <w:numId w:val="20"/>
        </w:numPr>
        <w:ind w:left="0" w:firstLine="709"/>
        <w:jc w:val="both"/>
        <w:tabs>
          <w:tab w:val="left" w:pos="1418" w:leader="none"/>
        </w:tabs>
      </w:pPr>
      <w:r>
        <w:t xml:space="preserve">Стороны признают данные электронных авторизаций, журналов и реестров платежей, формируемые Ба</w:t>
      </w:r>
      <w:r>
        <w:t xml:space="preserve">нком на электронных и/или бумажных носителях информации, являющимися основанием для проведения соответствующих операций по Счету Клиента, правомочными в качестве доказательств при разрешении споров и разногласий, в том числе и при разрешении споров в суде.</w:t>
      </w:r>
      <w:r/>
    </w:p>
    <w:p>
      <w:pPr>
        <w:pStyle w:val="1640"/>
        <w:numPr>
          <w:ilvl w:val="1"/>
          <w:numId w:val="20"/>
        </w:numPr>
        <w:ind w:left="0" w:firstLine="709"/>
        <w:jc w:val="both"/>
        <w:tabs>
          <w:tab w:val="left" w:pos="1418" w:leader="none"/>
        </w:tabs>
        <w:rPr>
          <w:bCs/>
          <w:color w:val="000000"/>
        </w:rPr>
      </w:pPr>
      <w:r>
        <w:t xml:space="preserve">Стороны</w:t>
      </w:r>
      <w:r>
        <w:rPr>
          <w:bCs/>
          <w:color w:val="000000"/>
        </w:rPr>
        <w:t xml:space="preserve"> признают фиксируемые Банком на электронных носителях </w:t>
      </w:r>
      <w:r>
        <w:rPr>
          <w:bCs/>
          <w:color w:val="000000"/>
        </w:rPr>
        <w:br/>
        <w:t xml:space="preserve">SMS-уведомления/фиксируемые на электронных носителях переговоры Держателя/</w:t>
      </w:r>
      <w:r>
        <w:t xml:space="preserve"> </w:t>
      </w:r>
      <w:r>
        <w:rPr>
          <w:bCs/>
          <w:color w:val="000000"/>
        </w:rPr>
        <w:t xml:space="preserve">Клиента/ЕИО Клиента/Представителя Клиента со Службой поддержки Банка при </w:t>
      </w:r>
      <w:r>
        <w:rPr>
          <w:bCs/>
          <w:color w:val="000000"/>
        </w:rPr>
        <w:t xml:space="preserve">приостановлении использования </w:t>
      </w:r>
      <w:r>
        <w:rPr>
          <w:bCs/>
          <w:color w:val="000000"/>
        </w:rPr>
        <w:t xml:space="preserve">Бизнес-карты/SMS-запросы достаточными доказательствами для подтверждения факта их направления/получения Банком при разрешении разногласий и споров, в том числе при разрешении споров в судебном порядке.</w:t>
      </w:r>
      <w:r>
        <w:rPr>
          <w:bCs/>
          <w:color w:val="000000"/>
        </w:rPr>
      </w:r>
      <w:r>
        <w:rPr>
          <w:bCs/>
          <w:color w:val="000000"/>
        </w:rPr>
      </w:r>
    </w:p>
    <w:p>
      <w:pPr>
        <w:pStyle w:val="1640"/>
        <w:numPr>
          <w:ilvl w:val="1"/>
          <w:numId w:val="20"/>
        </w:numPr>
        <w:ind w:left="0" w:firstLine="709"/>
        <w:jc w:val="both"/>
        <w:tabs>
          <w:tab w:val="left" w:pos="1418" w:leader="none"/>
        </w:tabs>
        <w:rPr>
          <w:bCs/>
          <w:color w:val="000000"/>
        </w:rPr>
      </w:pPr>
      <w:r>
        <w:rPr>
          <w:bCs/>
          <w:color w:val="000000"/>
        </w:rPr>
        <w:t xml:space="preserve">В </w:t>
      </w:r>
      <w:r>
        <w:t xml:space="preserve">случае</w:t>
      </w:r>
      <w:r>
        <w:rPr>
          <w:bCs/>
          <w:color w:val="000000"/>
        </w:rPr>
        <w:t xml:space="preserve"> несогласия Держателя/Клиента с о</w:t>
      </w:r>
      <w:r>
        <w:rPr>
          <w:bCs/>
          <w:color w:val="000000"/>
        </w:rPr>
        <w:t xml:space="preserve">траженной в выписке операцией совершенной при помощи Бизнес-карты/ее реквизитов, Клиент обязан предоставить в Банк письменное заявление не позднее 55 календарных дней (включительно) от даты отражения по Счету оспариваемой операции. Клиент может приложить к</w:t>
      </w:r>
      <w:r>
        <w:rPr>
          <w:bCs/>
          <w:color w:val="000000"/>
        </w:rPr>
        <w:t xml:space="preserve"> заявлению документ, подтверждающий обоснованность оспаривания операции, отраженной по Счету. В случае если к заявлению прилагаются дополнительные документы (копии чеков, счетов, переписки и т.п.), их качество должно быть четким, вся информация – читаемой.</w:t>
      </w:r>
      <w:r>
        <w:rPr>
          <w:bCs/>
          <w:color w:val="000000"/>
        </w:rPr>
      </w:r>
      <w:r>
        <w:rPr>
          <w:bCs/>
          <w:color w:val="000000"/>
        </w:rPr>
      </w:r>
    </w:p>
    <w:p>
      <w:pPr>
        <w:pStyle w:val="1640"/>
        <w:numPr>
          <w:ilvl w:val="1"/>
          <w:numId w:val="20"/>
        </w:numPr>
        <w:ind w:left="0" w:firstLine="709"/>
        <w:jc w:val="both"/>
        <w:tabs>
          <w:tab w:val="left" w:pos="1418" w:leader="none"/>
        </w:tabs>
        <w:rPr>
          <w:bCs/>
          <w:color w:val="000000"/>
        </w:rPr>
      </w:pPr>
      <w:r>
        <w:rPr>
          <w:bCs/>
          <w:color w:val="000000"/>
        </w:rPr>
        <w:t xml:space="preserve">Банк обязан рассматривать заявления Клиента, составленные по типовой форме Банка, при возникновении споров, связанных со списанием денежн</w:t>
      </w:r>
      <w:r>
        <w:rPr>
          <w:bCs/>
          <w:color w:val="000000"/>
        </w:rPr>
        <w:t xml:space="preserve">ых средств со Счета по операциям с использованием Бизнес-карты/реквизитов Бизнес-карты, а также предоставить Клиенту возможность получать информацию о результатах рассмотрения заявлений, в том числе в письменной форме по требованию Клиента в срок не более </w:t>
      </w:r>
      <w:r>
        <w:rPr>
          <w:bCs/>
          <w:color w:val="000000"/>
        </w:rPr>
        <w:br/>
        <w:t xml:space="preserve">30 (тридцати) календарных дней со дня получения таких заявлений, а также не более </w:t>
      </w:r>
      <w:r>
        <w:rPr>
          <w:bCs/>
          <w:color w:val="000000"/>
        </w:rPr>
        <w:br/>
      </w:r>
      <w:r>
        <w:rPr>
          <w:bCs/>
          <w:color w:val="000000"/>
        </w:rPr>
        <w:t xml:space="preserve">60 (шестидесяти) календарных дней со дня получения заявления в случае использования Бизнес-карты для осуществления трансграничного перевода денежных средств. </w:t>
      </w:r>
      <w:r>
        <w:rPr>
          <w:bCs/>
          <w:color w:val="000000"/>
        </w:rPr>
      </w:r>
      <w:r>
        <w:rPr>
          <w:bCs/>
          <w:color w:val="000000"/>
        </w:rPr>
      </w:r>
    </w:p>
    <w:p>
      <w:pPr>
        <w:pStyle w:val="1640"/>
        <w:numPr>
          <w:ilvl w:val="1"/>
          <w:numId w:val="20"/>
        </w:numPr>
        <w:ind w:left="0" w:firstLine="709"/>
        <w:jc w:val="both"/>
        <w:tabs>
          <w:tab w:val="left" w:pos="1418" w:leader="none"/>
        </w:tabs>
        <w:rPr>
          <w:bCs/>
          <w:color w:val="000000"/>
        </w:rPr>
      </w:pPr>
      <w:r>
        <w:rPr>
          <w:bCs/>
          <w:color w:val="000000"/>
        </w:rPr>
        <w:t xml:space="preserve">Все споры по настоящему Договору либо в связи с ним разрешаются Сторонами путем переговоров.</w:t>
      </w:r>
      <w:r>
        <w:rPr>
          <w:bCs/>
          <w:color w:val="000000"/>
        </w:rPr>
      </w:r>
      <w:r>
        <w:rPr>
          <w:bCs/>
          <w:color w:val="000000"/>
        </w:rPr>
      </w:r>
    </w:p>
    <w:p>
      <w:pPr>
        <w:pStyle w:val="1640"/>
        <w:contextualSpacing w:val="0"/>
        <w:ind w:left="0" w:firstLine="709"/>
        <w:jc w:val="both"/>
        <w:tabs>
          <w:tab w:val="left" w:pos="284" w:leader="none"/>
          <w:tab w:val="left" w:pos="1418" w:leader="none"/>
        </w:tabs>
        <w:rPr>
          <w:bCs/>
          <w:color w:val="000000"/>
        </w:rPr>
      </w:pPr>
      <w:r>
        <w:rPr>
          <w:bCs/>
          <w:color w:val="000000"/>
        </w:rPr>
        <w:t xml:space="preserve">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r>
        <w:rPr>
          <w:bCs/>
          <w:color w:val="000000"/>
        </w:rPr>
      </w:r>
      <w:r>
        <w:rPr>
          <w:bCs/>
          <w:color w:val="000000"/>
        </w:rPr>
      </w:r>
    </w:p>
    <w:p>
      <w:pPr>
        <w:pStyle w:val="1640"/>
        <w:numPr>
          <w:ilvl w:val="1"/>
          <w:numId w:val="20"/>
        </w:numPr>
        <w:ind w:left="0" w:firstLine="709"/>
        <w:jc w:val="both"/>
        <w:tabs>
          <w:tab w:val="left" w:pos="1418" w:leader="none"/>
        </w:tabs>
        <w:rPr>
          <w:bCs/>
          <w:color w:val="000000"/>
        </w:rPr>
      </w:pPr>
      <w:r>
        <w:rPr>
          <w:bCs/>
          <w:color w:val="000000"/>
        </w:rPr>
        <w:t xml:space="preserve">Во всем остальном, что прямо не предусмотрено Договором, Стороны руководствуются законодательством Российской Федерации.</w:t>
      </w:r>
      <w:r>
        <w:rPr>
          <w:bCs/>
          <w:color w:val="000000"/>
        </w:rPr>
      </w:r>
      <w:r>
        <w:rPr>
          <w:bCs/>
          <w:color w:val="000000"/>
        </w:rPr>
      </w:r>
    </w:p>
    <w:p>
      <w:pPr>
        <w:pStyle w:val="1640"/>
        <w:contextualSpacing w:val="0"/>
        <w:ind w:left="0"/>
        <w:jc w:val="center"/>
        <w:keepNext/>
        <w:spacing w:before="120" w:after="120"/>
        <w:tabs>
          <w:tab w:val="left" w:pos="-1701" w:leader="none"/>
        </w:tabs>
        <w:rPr>
          <w:b/>
          <w:bCs/>
        </w:rPr>
        <w:outlineLvl w:val="0"/>
      </w:pPr>
      <w:r>
        <w:rPr>
          <w:b/>
          <w:bCs/>
        </w:rPr>
        <w:t xml:space="preserve">11. Дополнительные услуги</w:t>
      </w:r>
      <w:r>
        <w:rPr>
          <w:b/>
          <w:bCs/>
        </w:rPr>
      </w:r>
      <w:r>
        <w:rPr>
          <w:b/>
          <w:bCs/>
        </w:rPr>
      </w:r>
    </w:p>
    <w:p>
      <w:pPr>
        <w:ind w:firstLine="709"/>
        <w:jc w:val="both"/>
        <w:tabs>
          <w:tab w:val="left" w:pos="1276" w:leader="none"/>
        </w:tabs>
        <w:rPr>
          <w:bCs/>
        </w:rPr>
      </w:pPr>
      <w:r>
        <w:rPr>
          <w:color w:val="000000"/>
        </w:rPr>
        <w:t xml:space="preserve">11.1.</w:t>
      </w:r>
      <w:r>
        <w:rPr>
          <w:color w:val="000000"/>
        </w:rPr>
        <w:tab/>
        <w:t xml:space="preserve">Для совершения операций с использованием реквизитов Бизнес-карты </w:t>
      </w:r>
      <w:r>
        <w:rPr>
          <w:color w:val="000000"/>
        </w:rPr>
        <w:br/>
        <w:t xml:space="preserve">в информационно-</w:t>
      </w:r>
      <w:r>
        <w:t xml:space="preserve">телекоммуникационной сети Интернет с использованием технологии 3-</w:t>
      </w:r>
      <w:r>
        <w:rPr>
          <w:lang w:val="en-US"/>
        </w:rPr>
        <w:t xml:space="preserve">D</w:t>
      </w:r>
      <w:r>
        <w:t xml:space="preserve"> </w:t>
      </w:r>
      <w:r>
        <w:rPr>
          <w:lang w:val="en-US"/>
        </w:rPr>
        <w:t xml:space="preserve">Secure</w:t>
      </w:r>
      <w:r>
        <w:rPr>
          <w:iCs/>
        </w:rPr>
        <w:t xml:space="preserve"> Банк предоставляет Держателям Бизнес-карт 3-D пароль. Способ получения 3-</w:t>
      </w:r>
      <w:r>
        <w:rPr>
          <w:iCs/>
          <w:lang w:val="en-US"/>
        </w:rPr>
        <w:t xml:space="preserve">D</w:t>
      </w:r>
      <w:r>
        <w:rPr>
          <w:iCs/>
        </w:rPr>
        <w:t xml:space="preserve"> пароля Держателем, срок его действия и иная необходимая информация доводится до Клиента/Держателя путем размещения </w:t>
      </w:r>
      <w:r>
        <w:t xml:space="preserve">соответствующей информации на </w:t>
      </w:r>
      <w:r>
        <w:t xml:space="preserve">web</w:t>
      </w:r>
      <w:r>
        <w:t xml:space="preserve">-сайте Банка </w:t>
      </w:r>
      <w:r>
        <w:br/>
        <w:t xml:space="preserve">в сети Интернет по адресу: </w:t>
      </w:r>
      <w:hyperlink r:id="rId18" w:tooltip="http://www.rshb.ru" w:history="1">
        <w:r>
          <w:t xml:space="preserve">www.rshb.ru</w:t>
        </w:r>
      </w:hyperlink>
      <w:r>
        <w:t xml:space="preserve">.</w:t>
      </w:r>
      <w:r>
        <w:rPr>
          <w:bCs/>
        </w:rPr>
      </w:r>
      <w:r>
        <w:rPr>
          <w:bCs/>
        </w:rPr>
      </w:r>
    </w:p>
    <w:sectPr>
      <w:headerReference w:type="default" r:id="rId9"/>
      <w:footnotePr/>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00603000000000000"/>
  </w:font>
  <w:font w:name="Vrinda">
    <w:panose1 w:val="020B0502040504020204"/>
  </w:font>
  <w:font w:name="Wingdings">
    <w:panose1 w:val="05010000000000000000"/>
  </w:font>
  <w:font w:name="Symbol">
    <w:panose1 w:val="05010000000000000000"/>
  </w:font>
  <w:font w:name="Courier New">
    <w:panose1 w:val="02070409020205020404"/>
  </w:font>
  <w:font w:name="Peterburg">
    <w:panose1 w:val="02000603000000000000"/>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648"/>
        <w:jc w:val="both"/>
      </w:pPr>
      <w:r>
        <w:rPr>
          <w:rStyle w:val="1650"/>
        </w:rPr>
        <w:footnoteRef/>
      </w:r>
      <w:r>
        <w:t xml:space="preserve"> Договор с использованием ИС Свой Бизнес заключается в том случае, если Клиент заключил с Банком Единый сервисный договор и в рамках него Договор о ДБО ЮЛ (ИС Свой Бизнес), Договор РКО.</w:t>
      </w:r>
      <w:r/>
    </w:p>
  </w:footnote>
  <w:footnote w:id="3">
    <w:p>
      <w:pPr>
        <w:jc w:val="both"/>
        <w:rPr>
          <w:sz w:val="18"/>
          <w:szCs w:val="18"/>
        </w:rPr>
      </w:pPr>
      <w:r>
        <w:rPr>
          <w:rStyle w:val="1650"/>
        </w:rPr>
        <w:footnoteRef/>
      </w:r>
      <w:r>
        <w:t xml:space="preserve"> </w:t>
      </w:r>
      <w:r>
        <w:rPr>
          <w:sz w:val="18"/>
          <w:szCs w:val="18"/>
        </w:rPr>
        <w:t xml:space="preserve">Доступное для установки на устройства Держателя из официальных сайтов цифровых магазинов и их приложений «RuStore», «AppGallery» в сети Интернет.</w:t>
      </w:r>
      <w:r>
        <w:rPr>
          <w:sz w:val="18"/>
          <w:szCs w:val="18"/>
        </w:rPr>
      </w:r>
      <w:r>
        <w:rPr>
          <w:sz w:val="18"/>
          <w:szCs w:val="18"/>
        </w:rPr>
      </w:r>
    </w:p>
  </w:footnote>
  <w:footnote w:id="4">
    <w:p>
      <w:pPr>
        <w:pStyle w:val="1648"/>
        <w:jc w:val="both"/>
        <w:tabs>
          <w:tab w:val="left" w:pos="284" w:leader="none"/>
        </w:tabs>
      </w:pPr>
      <w:r>
        <w:rPr>
          <w:rStyle w:val="1650"/>
        </w:rPr>
        <w:footnoteRef/>
      </w:r>
      <w:r>
        <w:t xml:space="preserve"> В Письме в Банк направляются Заявление на отказ от </w:t>
      </w:r>
      <w:r>
        <w:t xml:space="preserve">перевыпуска</w:t>
      </w:r>
      <w:r>
        <w:t xml:space="preserve"> бизнес-карты/Заявление на изменение </w:t>
      </w:r>
      <w:r>
        <w:t xml:space="preserve">авторизационных</w:t>
      </w:r>
      <w:r>
        <w:t xml:space="preserve"> лимитов операций по бизнес-карте АО «</w:t>
      </w:r>
      <w:r>
        <w:t xml:space="preserve">Россельхозбанк</w:t>
      </w:r>
      <w:r>
        <w:t xml:space="preserve">»/Заявление на отключение услуги «Корпоративный </w:t>
      </w:r>
      <w:r>
        <w:rPr>
          <w:lang w:val="en-US"/>
        </w:rPr>
        <w:t xml:space="preserve">SMS</w:t>
      </w:r>
      <w:r>
        <w:t xml:space="preserve">-сервис»/Заявление на разовое перечисление денежных средств/документы, указанные в разделе 4 настоящих Условий, с использован</w:t>
      </w:r>
      <w:r>
        <w:t xml:space="preserve">ием сканирующих устройств в виде вложенного файла. Настоящим Клиент в порядке статьи 431.2 Гражданского кодекса Российской Федерации дает заверение, что к системе ДБО для направления Письма в Банк имеют доступ только надлежащим образом уполномоченные лица.</w:t>
      </w:r>
      <w:r/>
    </w:p>
  </w:footnote>
  <w:footnote w:id="5">
    <w:p>
      <w:pPr>
        <w:pStyle w:val="1648"/>
      </w:pPr>
      <w:r>
        <w:rPr>
          <w:rStyle w:val="1650"/>
        </w:rPr>
        <w:footnoteRef/>
      </w:r>
      <w:r>
        <w:t xml:space="preserve"> Приказ Банка от 07.02.2012 № 124.</w:t>
      </w:r>
      <w:r/>
    </w:p>
  </w:footnote>
  <w:footnote w:id="6">
    <w:p>
      <w:pPr>
        <w:pStyle w:val="1648"/>
        <w:jc w:val="both"/>
      </w:pPr>
      <w:r>
        <w:rPr>
          <w:rStyle w:val="1650"/>
        </w:rPr>
        <w:footnoteRef/>
      </w:r>
      <w:r>
        <w:t xml:space="preserve"> Вид ЭП определяется Договором о ДБО ЮЛ (ИС Свой Бизнес).</w:t>
      </w:r>
      <w:r/>
    </w:p>
  </w:footnote>
  <w:footnote w:id="7">
    <w:p>
      <w:pPr>
        <w:jc w:val="both"/>
        <w:spacing w:after="0" w:line="240" w:lineRule="auto"/>
        <w:rPr>
          <w:rFonts w:ascii="Times New Roman" w:hAnsi="Times New Roman"/>
          <w:lang w:val="ru-RU"/>
        </w:rPr>
      </w:pPr>
      <w:r>
        <w:rPr>
          <w:rFonts w:ascii="Times New Roman" w:hAnsi="Times New Roman"/>
        </w:rPr>
        <w:footnoteRef/>
      </w:r>
      <w:r>
        <w:rPr>
          <w:rFonts w:ascii="Times New Roman" w:hAnsi="Times New Roman"/>
          <w:lang w:val="ru-RU"/>
        </w:rPr>
        <w:t xml:space="preserve"> Отправка </w:t>
      </w:r>
      <w:r>
        <w:rPr>
          <w:rFonts w:ascii="Times New Roman" w:hAnsi="Times New Roman"/>
        </w:rPr>
        <w:t xml:space="preserve">SMS</w:t>
      </w:r>
      <w:r>
        <w:rPr>
          <w:rFonts w:ascii="Times New Roman" w:hAnsi="Times New Roman"/>
          <w:lang w:val="ru-RU"/>
        </w:rPr>
        <w:t xml:space="preserve">-сообщений осуществляется только на верифицированный</w:t>
      </w:r>
      <w:r>
        <w:rPr>
          <w:rFonts w:ascii="Times New Roman" w:hAnsi="Times New Roman"/>
          <w:lang w:val="ru-RU"/>
        </w:rPr>
        <w:t xml:space="preserve"> номер мобильного телефона Держателя.</w:t>
      </w:r>
      <w:r>
        <w:rPr>
          <w:rFonts w:ascii="Times New Roman" w:hAnsi="Times New Roman"/>
          <w:lang w:val="ru-RU"/>
        </w:rPr>
      </w:r>
      <w:r>
        <w:rPr>
          <w:rFonts w:ascii="Times New Roman" w:hAnsi="Times New Roman"/>
          <w:lang w:val="ru-RU"/>
        </w:rPr>
      </w:r>
    </w:p>
  </w:footnote>
  <w:footnote w:id="8">
    <w:p>
      <w:pPr>
        <w:pStyle w:val="1648"/>
        <w:jc w:val="both"/>
      </w:pPr>
      <w:r>
        <w:rPr>
          <w:rStyle w:val="1650"/>
        </w:rPr>
        <w:footnoteRef/>
      </w:r>
      <w:r>
        <w:t xml:space="preserve"> Заявление на изменение параметров услуги/Заявление на отказ от </w:t>
      </w:r>
      <w:r>
        <w:t xml:space="preserve">перевыпуска</w:t>
      </w:r>
      <w:r>
        <w:t xml:space="preserve"> бизнес-карты/Заявление </w:t>
      </w:r>
      <w:r>
        <w:br/>
        <w:t xml:space="preserve">на подключение/отключение услуги «Корпоративный </w:t>
      </w:r>
      <w:r>
        <w:rPr>
          <w:lang w:val="en-US"/>
        </w:rPr>
        <w:t xml:space="preserve">SMS</w:t>
      </w:r>
      <w:r>
        <w:t xml:space="preserve">-сервис»/Заявление на изменение </w:t>
      </w:r>
      <w:r>
        <w:t xml:space="preserve">авторизационных</w:t>
      </w:r>
      <w:r>
        <w:t xml:space="preserve"> лимитов операций по бизнес-карте АО «</w:t>
      </w:r>
      <w:r>
        <w:t xml:space="preserve">Россельхозбанк</w:t>
      </w:r>
      <w:r>
        <w:t xml:space="preserve">/Заявление на разовое перечисление денежных средств.</w:t>
      </w:r>
      <w:r/>
    </w:p>
  </w:footnote>
  <w:footnote w:id="9">
    <w:p>
      <w:pPr>
        <w:pStyle w:val="1648"/>
        <w:jc w:val="both"/>
      </w:pPr>
      <w:r>
        <w:rPr>
          <w:rStyle w:val="1650"/>
        </w:rPr>
        <w:footnoteRef/>
      </w:r>
      <w:r>
        <w:t xml:space="preserve"> З</w:t>
      </w:r>
      <w:r>
        <w:rPr>
          <w:bCs/>
        </w:rPr>
        <w:t xml:space="preserve">аявление </w:t>
      </w:r>
      <w:r>
        <w:rPr>
          <w:bCs/>
          <w:color w:val="000000"/>
        </w:rPr>
        <w:t xml:space="preserve">о присоединении к Условиям выпуска и обслуживания Бизнес-карт АО</w:t>
      </w:r>
      <w:r>
        <w:t xml:space="preserve"> </w:t>
      </w:r>
      <w:r>
        <w:rPr>
          <w:bCs/>
          <w:color w:val="000000"/>
        </w:rPr>
        <w:t xml:space="preserve">«</w:t>
      </w:r>
      <w:r>
        <w:rPr>
          <w:bCs/>
          <w:color w:val="000000"/>
        </w:rPr>
        <w:t xml:space="preserve">Россельхозбанк</w:t>
      </w:r>
      <w:r>
        <w:rPr>
          <w:bCs/>
          <w:color w:val="000000"/>
        </w:rPr>
        <w:t xml:space="preserve">» к расчетному счету и выпуска Бизнес-карт в рамках Единого сервисного договора в виде формализованного электронного документа</w:t>
      </w:r>
      <w:r>
        <w:rPr>
          <w:color w:val="000000"/>
        </w:rPr>
        <w:t xml:space="preserve">, оформленное в электронном виде, хранится</w:t>
      </w:r>
      <w:r>
        <w:rPr>
          <w:color w:val="000000"/>
        </w:rPr>
        <w:t xml:space="preserve"> в электронном виде в ИС Свой Бизнес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r/>
    </w:p>
  </w:footnote>
  <w:footnote w:id="10">
    <w:p>
      <w:pPr>
        <w:pStyle w:val="1648"/>
        <w:jc w:val="both"/>
      </w:pPr>
      <w:r>
        <w:rPr>
          <w:rStyle w:val="1650"/>
        </w:rPr>
        <w:footnoteRef/>
      </w:r>
      <w:r>
        <w:t xml:space="preserve"> Осуществление смены ПИН не предоставляется в устройствах сторонних банков.</w:t>
      </w:r>
      <w:r/>
    </w:p>
  </w:footnote>
  <w:footnote w:id="11">
    <w:p>
      <w:pPr>
        <w:pStyle w:val="1648"/>
        <w:jc w:val="both"/>
      </w:pPr>
      <w:r>
        <w:rPr>
          <w:rStyle w:val="1650"/>
        </w:rPr>
        <w:footnoteRef/>
      </w:r>
      <w:r>
        <w:t xml:space="preserve"> Для выпущенных Бизнес-карт к расчетному счету в рамках Единого сервисного договора до 25 марта 2024 года возможность внесения наличных денежных средств будет предоставляться автоматически.</w:t>
      </w:r>
      <w:r/>
    </w:p>
  </w:footnote>
  <w:footnote w:id="12">
    <w:p>
      <w:pPr>
        <w:pStyle w:val="1648"/>
        <w:jc w:val="both"/>
      </w:pPr>
      <w:r>
        <w:rPr>
          <w:rStyle w:val="1650"/>
        </w:rPr>
        <w:footnoteRef/>
      </w:r>
      <w:r>
        <w:t xml:space="preserve"> З</w:t>
      </w:r>
      <w:r>
        <w:rPr>
          <w:color w:val="000000"/>
        </w:rPr>
        <w:t xml:space="preserve">аявка на выпуск Цифровой Бизнес-карты</w:t>
      </w:r>
      <w:r>
        <w:rPr>
          <w:bCs/>
          <w:color w:val="000000"/>
        </w:rPr>
        <w:t xml:space="preserve"> в виде формализованного электронного документа</w:t>
      </w:r>
      <w:r>
        <w:rPr>
          <w:color w:val="000000"/>
        </w:rPr>
        <w:t xml:space="preserve">, оформленная в электронном виде, хранится</w:t>
      </w:r>
      <w:r>
        <w:rPr>
          <w:color w:val="000000"/>
        </w:rPr>
        <w:t xml:space="preserve"> в электронном виде в ИС Свой Бизнес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r/>
    </w:p>
  </w:footnote>
  <w:footnote w:id="13">
    <w:p>
      <w:pPr>
        <w:pStyle w:val="1675"/>
        <w:jc w:val="both"/>
        <w:tabs>
          <w:tab w:val="left" w:pos="-1701" w:leader="none"/>
          <w:tab w:val="left" w:pos="567" w:leader="none"/>
        </w:tabs>
        <w:rPr>
          <w:rFonts w:ascii="Times New Roman" w:hAnsi="Times New Roman"/>
        </w:rPr>
      </w:pPr>
      <w:r>
        <w:rPr>
          <w:rStyle w:val="1650"/>
          <w:rFonts w:ascii="Times New Roman" w:hAnsi="Times New Roman" w:cs="Times New Roman"/>
        </w:rPr>
        <w:footnoteRef/>
      </w:r>
      <w:r>
        <w:rPr>
          <w:rFonts w:ascii="Times New Roman" w:hAnsi="Times New Roman" w:cs="Times New Roman"/>
        </w:rPr>
        <w:t xml:space="preserve"> </w:t>
      </w:r>
      <w:r>
        <w:rPr>
          <w:rFonts w:ascii="Times New Roman" w:hAnsi="Times New Roman"/>
        </w:rPr>
        <w:t xml:space="preserve">В случае присоединения Клиента к </w:t>
      </w:r>
      <w:r>
        <w:rPr>
          <w:rFonts w:ascii="Times New Roman" w:hAnsi="Times New Roman"/>
          <w:bCs/>
        </w:rPr>
        <w:t xml:space="preserve">Условиям </w:t>
      </w:r>
      <w:r>
        <w:rPr>
          <w:rFonts w:ascii="Times New Roman" w:hAnsi="Times New Roman"/>
          <w:bCs/>
          <w:iCs/>
        </w:rPr>
        <w:t xml:space="preserve">дистанционного банковского обслуживания юридических лиц и индивидуальных предпринимателей в АО «</w:t>
      </w:r>
      <w:r>
        <w:rPr>
          <w:rFonts w:ascii="Times New Roman" w:hAnsi="Times New Roman"/>
          <w:bCs/>
          <w:iCs/>
        </w:rPr>
        <w:t xml:space="preserve">Россельхозбанк</w:t>
      </w:r>
      <w:r>
        <w:rPr>
          <w:rFonts w:ascii="Times New Roman" w:hAnsi="Times New Roman"/>
          <w:bCs/>
          <w:iCs/>
        </w:rPr>
        <w:t xml:space="preserve">» с использованием информационной системы «Цифровой канал обслуживания юридических лиц «Свой бизнес»</w:t>
      </w:r>
      <w:r>
        <w:rPr>
          <w:rFonts w:ascii="Times New Roman" w:hAnsi="Times New Roman"/>
          <w:bCs/>
        </w:rPr>
        <w:t xml:space="preserve"> в рамках Единого сервисного договора</w:t>
      </w:r>
      <w:r>
        <w:rPr>
          <w:rFonts w:ascii="Times New Roman" w:hAnsi="Times New Roman"/>
        </w:rPr>
        <w:t xml:space="preserve"> (Приложение 2.2 к Единому сервисному договору). Вид ЭП определяется Договором</w:t>
      </w:r>
      <w:r>
        <w:rPr>
          <w:rFonts w:ascii="Times New Roman" w:hAnsi="Times New Roman"/>
          <w:b/>
        </w:rPr>
        <w:t xml:space="preserve"> </w:t>
      </w:r>
      <w:r>
        <w:rPr>
          <w:rFonts w:ascii="Times New Roman" w:hAnsi="Times New Roman"/>
        </w:rPr>
        <w:t xml:space="preserve">о ДБО ЮЛ (ИС Свой Бизнес).</w:t>
      </w:r>
      <w:r>
        <w:rPr>
          <w:rFonts w:ascii="Times New Roman" w:hAnsi="Times New Roman"/>
        </w:rPr>
      </w:r>
      <w:r>
        <w:rPr>
          <w:rFonts w:ascii="Times New Roman" w:hAnsi="Times New Roman"/>
        </w:rPr>
      </w:r>
    </w:p>
  </w:footnote>
  <w:footnote w:id="14">
    <w:p>
      <w:pPr>
        <w:pStyle w:val="1648"/>
        <w:jc w:val="both"/>
      </w:pPr>
      <w:r>
        <w:rPr>
          <w:rStyle w:val="1650"/>
        </w:rPr>
        <w:footnoteRef/>
      </w:r>
      <w:r>
        <w:t xml:space="preserve"> В случае присоединения Клиента к </w:t>
      </w:r>
      <w:r>
        <w:rPr>
          <w:bCs/>
        </w:rPr>
        <w:t xml:space="preserve">Условиям </w:t>
      </w:r>
      <w:r>
        <w:rPr>
          <w:bCs/>
          <w:iCs/>
        </w:rPr>
        <w:t xml:space="preserve">дистанционного банковского обслуживания юридических лиц и индивидуальных предпринимателей в АО «</w:t>
      </w:r>
      <w:r>
        <w:rPr>
          <w:bCs/>
          <w:iCs/>
        </w:rPr>
        <w:t xml:space="preserve">Россельхозбанк</w:t>
      </w:r>
      <w:r>
        <w:rPr>
          <w:bCs/>
          <w:iCs/>
        </w:rPr>
        <w:t xml:space="preserve">» с использованием информационной системы «Цифровой канал обслуживания юридических лиц «Свой бизнес»</w:t>
      </w:r>
      <w:r>
        <w:rPr>
          <w:bCs/>
        </w:rPr>
        <w:t xml:space="preserve"> в рамках Единого сервисного договора</w:t>
      </w:r>
      <w:r>
        <w:t xml:space="preserve"> (Приложение 2.2 к Единому сервисному договору). Вид ЭП определяется Договором</w:t>
      </w:r>
      <w:r>
        <w:rPr>
          <w:b/>
        </w:rPr>
        <w:t xml:space="preserve"> </w:t>
      </w:r>
      <w:r>
        <w:t xml:space="preserve">о ДБО ЮЛ (ИС Свой Бизнес).</w:t>
      </w:r>
      <w:r/>
    </w:p>
  </w:footnote>
  <w:footnote w:id="15">
    <w:p>
      <w:pPr>
        <w:pStyle w:val="1648"/>
        <w:jc w:val="both"/>
      </w:pPr>
      <w:r>
        <w:rPr>
          <w:rStyle w:val="1650"/>
        </w:rPr>
        <w:footnoteRef/>
      </w:r>
      <w:r>
        <w:t xml:space="preserve"> П</w:t>
      </w:r>
      <w:r>
        <w:rPr>
          <w:color w:val="000000"/>
          <w:shd w:val="clear" w:color="auto" w:fill="ffffff"/>
        </w:rPr>
        <w:t xml:space="preserve">одписание электронной копии документа, удостоверяющего личность, ЭП в ИС Свой Бизнес является надлежащим заверением такой электронной копии лицом, подписавшим ее ЭП.</w:t>
      </w:r>
      <w:r/>
    </w:p>
  </w:footnote>
  <w:footnote w:id="16">
    <w:p>
      <w:pPr>
        <w:pStyle w:val="1648"/>
        <w:jc w:val="both"/>
      </w:pPr>
      <w:r>
        <w:rPr>
          <w:rStyle w:val="1650"/>
        </w:rPr>
        <w:footnoteRef/>
      </w:r>
      <w:r>
        <w:t xml:space="preserve"> З</w:t>
      </w:r>
      <w:r>
        <w:rPr>
          <w:color w:val="000000"/>
        </w:rPr>
        <w:t xml:space="preserve">аявка на выпуск Персонифицированной карты</w:t>
      </w:r>
      <w:r>
        <w:rPr>
          <w:bCs/>
          <w:color w:val="000000"/>
        </w:rPr>
        <w:t xml:space="preserve"> в виде формализованного электронного документа</w:t>
      </w:r>
      <w:r>
        <w:rPr>
          <w:color w:val="000000"/>
        </w:rPr>
        <w:t xml:space="preserve">, оформленная в электронном виде, хранится</w:t>
      </w:r>
      <w:r>
        <w:rPr>
          <w:color w:val="000000"/>
        </w:rPr>
        <w:t xml:space="preserve"> в электронном виде в ИС Свой Бизнес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r/>
    </w:p>
  </w:footnote>
  <w:footnote w:id="17">
    <w:p>
      <w:pPr>
        <w:pStyle w:val="1648"/>
        <w:rPr>
          <w:ins w:id="0" w:author="galichina-yuyu" w:date="2025-05-07T07:46:26Z" oouserid="galichina-yuyu"/>
        </w:rPr>
        <w:pPrChange w:id="1" w:author="galichina-yuyu" w:date="2025-05-07T07:46:26Z" oouserid="galichina-yuyu">
          <w:pPr/>
        </w:pPrChange>
      </w:pPr>
      <w:ins w:id="2" w:author="galichina-yuyu" w:date="2025-05-07T07:46:26Z" oouserid="galichina-yuyu">
        <w:r>
          <w:rPr>
            <w:rStyle w:val="1650"/>
          </w:rPr>
          <w:footnoteRef/>
        </w:r>
      </w:ins>
      <w:ins w:id="3" w:author="galichina-yuyu" w:date="2025-05-07T07:46:48Z" oouserid="galichina-yuyu">
        <w:r>
          <w:t xml:space="preserve"> Если Держатель является Держателем нескольких Бизнес-карт платежной системы МИР.</w:t>
        </w:r>
      </w:ins>
      <w:ins w:id="4" w:author="galichina-yuyu" w:date="2025-05-07T07:46:26Z" oouserid="galichina-yuyu">
        <w:r/>
      </w:ins>
      <w:ins w:id="5" w:author="galichina-yuyu" w:date="2025-05-07T07:46:26Z" oouserid="galichina-yuyu">
        <w:r/>
      </w:ins>
    </w:p>
  </w:footnote>
  <w:footnote w:id="18">
    <w:p>
      <w:pPr>
        <w:pStyle w:val="1648"/>
        <w:jc w:val="both"/>
        <w:rPr>
          <w:ins w:id="6" w:author="galichina-yuyu" w:date="2025-04-02T13:12:44Z" oouserid="galichina-yuyu"/>
          <w:sz w:val="18"/>
          <w:szCs w:val="18"/>
        </w:rPr>
        <w:pPrChange w:id="7" w:author="galichina-yuyu" w:date="2025-04-02T13:14:21Z" oouserid="galichina-yuyu">
          <w:pPr/>
        </w:pPrChange>
      </w:pPr>
      <w:ins w:id="8" w:author="galichina-yuyu" w:date="2025-04-02T13:12:44Z" oouserid="galichina-yuyu">
        <w:r>
          <w:rPr>
            <w:rStyle w:val="1650"/>
            <w:sz w:val="18"/>
            <w:szCs w:val="18"/>
            <w:rPrChange w:id="9" w:author="galichina-yuyu" w:date="2025-04-02T13:14:20Z" oouserid="galichina-yuyu">
              <w:rPr/>
            </w:rPrChange>
          </w:rPr>
          <w:footnoteRef/>
        </w:r>
      </w:ins>
      <w:ins w:id="10" w:author="galichina-yuyu" w:date="2025-04-02T13:13:09Z" oouserid="galichina-yuyu">
        <w:r>
          <w:rPr>
            <w:sz w:val="18"/>
            <w:szCs w:val="18"/>
            <w:rPrChange w:id="11" w:author="galichina-yuyu" w:date="2025-04-02T13:14:20Z" oouserid="galichina-yuyu">
              <w:rPr/>
            </w:rPrChange>
          </w:rPr>
          <w:t xml:space="preserve"> Введение Держателем одноразового пароля </w:t>
        </w:r>
      </w:ins>
      <w:ins w:id="12" w:author="galichina-yuyu" w:date="2025-04-02T13:13:44Z" oouserid="galichina-yuyu">
        <w:r>
          <w:rPr>
            <w:sz w:val="18"/>
            <w:szCs w:val="18"/>
            <w:rPrChange w:id="13" w:author="galichina-yuyu" w:date="2025-04-02T13:14:20Z" oouserid="galichina-yuyu">
              <w:rPr/>
            </w:rPrChange>
          </w:rPr>
          <w:t xml:space="preserve">должно быть корректным, иначе Токен не будет сформирован.</w:t>
        </w:r>
      </w:ins>
      <w:ins w:id="14" w:author="galichina-yuyu" w:date="2025-04-02T13:12:44Z" oouserid="galichina-yuyu">
        <w:r>
          <w:rPr>
            <w:sz w:val="18"/>
            <w:szCs w:val="18"/>
            <w:rPrChange w:id="15" w:author="galichina-yuyu" w:date="2025-04-02T13:14:20Z" oouserid="galichina-yuyu">
              <w:rPr/>
            </w:rPrChange>
          </w:rPr>
        </w:r>
      </w:ins>
      <w:ins w:id="16" w:author="galichina-yuyu" w:date="2025-04-02T13:12:44Z" oouserid="galichina-yuyu">
        <w:r>
          <w:rPr>
            <w:sz w:val="18"/>
            <w:szCs w:val="18"/>
            <w:rPrChange w:id="17" w:author="galichina-yuyu" w:date="2025-04-02T13:14:20Z" oouserid="galichina-yuyu">
              <w:rPr/>
            </w:rPrChange>
          </w:rPr>
        </w:r>
      </w:ins>
      <w:ins w:id="18" w:author="galichina-yuyu" w:date="2025-04-02T13:12:44Z" oouserid="galichina-yuyu">
        <w:r>
          <w:rPr>
            <w:sz w:val="18"/>
            <w:szCs w:val="18"/>
          </w:rPr>
        </w:r>
      </w:ins>
      <w:ins w:id="19" w:author="galichina-yuyu" w:date="2025-04-02T13:12:44Z" oouserid="galichina-yuyu">
        <w:r>
          <w:rPr>
            <w:sz w:val="18"/>
            <w:szCs w:val="18"/>
          </w:rPr>
        </w:r>
      </w:ins>
    </w:p>
  </w:footnote>
  <w:footnote w:id="19">
    <w:p>
      <w:pPr>
        <w:pStyle w:val="1648"/>
        <w:jc w:val="both"/>
        <w:rPr>
          <w:sz w:val="18"/>
          <w:szCs w:val="18"/>
        </w:rPr>
      </w:pPr>
      <w:r>
        <w:rPr>
          <w:rStyle w:val="1650"/>
          <w:sz w:val="18"/>
          <w:szCs w:val="18"/>
        </w:rPr>
        <w:footnoteRef/>
      </w:r>
      <w:r>
        <w:rPr>
          <w:sz w:val="18"/>
          <w:szCs w:val="18"/>
        </w:rPr>
        <w:t xml:space="preserve"> </w:t>
      </w:r>
      <w:r>
        <w:rPr>
          <w:rFonts w:ascii="Times New Roman" w:hAnsi="Times New Roman" w:eastAsia="Times New Roman" w:cs="Times New Roman"/>
          <w:b w:val="0"/>
          <w:bCs w:val="0"/>
          <w:sz w:val="18"/>
          <w:szCs w:val="18"/>
        </w:rPr>
        <w:t xml:space="preserve">В соответствии с </w:t>
      </w:r>
      <w:r>
        <w:rPr>
          <w:rFonts w:ascii="Times New Roman" w:hAnsi="Times New Roman" w:eastAsia="Times New Roman" w:cs="Times New Roman"/>
          <w:b w:val="0"/>
          <w:bCs w:val="0"/>
          <w:sz w:val="18"/>
          <w:szCs w:val="18"/>
        </w:rPr>
      </w:r>
      <w:hyperlink w:history="1">
        <w:r>
          <w:rPr>
            <w:rStyle w:val="1657"/>
            <w:rFonts w:ascii="Times New Roman" w:hAnsi="Times New Roman" w:eastAsia="Times New Roman" w:cs="Times New Roman"/>
            <w:b w:val="0"/>
            <w:bCs w:val="0"/>
            <w:color w:val="000000"/>
            <w:sz w:val="18"/>
            <w:szCs w:val="18"/>
            <w:highlight w:val="none"/>
            <w:u w:val="none"/>
          </w:rPr>
          <w:t xml:space="preserve">сайтом </w:t>
        </w:r>
        <w:r>
          <w:rPr>
            <w:rStyle w:val="1657"/>
            <w:rFonts w:ascii="Times New Roman" w:hAnsi="Times New Roman" w:eastAsia="Times New Roman" w:cs="Times New Roman"/>
            <w:b w:val="0"/>
            <w:bCs w:val="0"/>
            <w:color w:val="000000"/>
            <w:sz w:val="18"/>
            <w:szCs w:val="18"/>
            <w:highlight w:val="white"/>
            <w:u w:val="none"/>
          </w:rPr>
        </w:r>
        <w:r>
          <w:rPr>
            <w:rStyle w:val="1657"/>
            <w:rFonts w:ascii="Times New Roman" w:hAnsi="Times New Roman" w:eastAsia="Times New Roman" w:cs="Times New Roman"/>
            <w:b w:val="0"/>
            <w:bCs w:val="0"/>
            <w:color w:val="000000"/>
            <w:sz w:val="18"/>
            <w:szCs w:val="18"/>
            <w:highlight w:val="white"/>
            <w:u w:val="none"/>
          </w:rPr>
        </w:r>
        <w:r>
          <w:rPr>
            <w:rStyle w:val="1657"/>
            <w:rFonts w:ascii="Times New Roman" w:hAnsi="Times New Roman" w:eastAsia="Times New Roman" w:cs="Times New Roman"/>
            <w:b w:val="0"/>
            <w:bCs w:val="0"/>
            <w:color w:val="000000"/>
            <w:sz w:val="18"/>
            <w:szCs w:val="18"/>
            <w:highlight w:val="white"/>
            <w:u w:val="none"/>
          </w:rPr>
          <w:t xml:space="preserve">https://mirpayonline.ru/</w:t>
        </w:r>
        <w:r>
          <w:rPr>
            <w:rStyle w:val="1657"/>
            <w:rFonts w:ascii="Times New Roman" w:hAnsi="Times New Roman" w:eastAsia="Times New Roman" w:cs="Times New Roman"/>
            <w:b w:val="0"/>
            <w:bCs w:val="0"/>
            <w:color w:val="000000"/>
            <w:sz w:val="18"/>
            <w:szCs w:val="18"/>
            <w:highlight w:val="white"/>
            <w:u w:val="none"/>
          </w:rPr>
        </w:r>
      </w:hyperlink>
      <w:r>
        <w:rPr>
          <w:rFonts w:ascii="Times New Roman" w:hAnsi="Times New Roman" w:cs="Times New Roman"/>
          <w:b w:val="0"/>
          <w:bCs w:val="0"/>
          <w:sz w:val="18"/>
          <w:szCs w:val="18"/>
          <w:highlight w:val="none"/>
        </w:rPr>
        <w:t xml:space="preserve">.</w:t>
      </w:r>
      <w:r>
        <w:rPr>
          <w:sz w:val="18"/>
          <w:szCs w:val="18"/>
        </w:rPr>
      </w:r>
      <w:r>
        <w:rPr>
          <w:sz w:val="18"/>
          <w:szCs w:val="18"/>
        </w:rPr>
      </w:r>
    </w:p>
  </w:footnote>
  <w:footnote w:id="20">
    <w:p>
      <w:pPr>
        <w:jc w:val="both"/>
        <w:rPr>
          <w:rStyle w:val="1625"/>
          <w:sz w:val="18"/>
          <w:szCs w:val="18"/>
          <w14:ligatures w14:val="none"/>
        </w:rPr>
      </w:pPr>
      <w:r>
        <w:rPr>
          <w:rStyle w:val="1650"/>
          <w:sz w:val="18"/>
          <w:szCs w:val="18"/>
        </w:rPr>
        <w:footnoteRef/>
      </w:r>
      <w:r>
        <w:rPr>
          <w:sz w:val="18"/>
          <w:szCs w:val="18"/>
        </w:rPr>
        <w:t xml:space="preserve"> </w:t>
      </w:r>
      <w:r>
        <w:rPr>
          <w:rStyle w:val="1625"/>
          <w:rFonts w:ascii="Times New Roman" w:hAnsi="Times New Roman"/>
          <w:sz w:val="18"/>
          <w:szCs w:val="18"/>
          <w:lang w:val="ru-RU"/>
        </w:rPr>
        <w:t xml:space="preserve">Отправка </w:t>
      </w:r>
      <w:r>
        <w:rPr>
          <w:rStyle w:val="1625"/>
          <w:rFonts w:ascii="Times New Roman" w:hAnsi="Times New Roman"/>
          <w:sz w:val="18"/>
          <w:szCs w:val="18"/>
        </w:rPr>
        <w:t xml:space="preserve">SMS</w:t>
      </w:r>
      <w:r>
        <w:rPr>
          <w:rStyle w:val="1625"/>
          <w:rFonts w:ascii="Times New Roman" w:hAnsi="Times New Roman"/>
          <w:sz w:val="18"/>
          <w:szCs w:val="18"/>
          <w:lang w:val="ru-RU"/>
        </w:rPr>
        <w:t xml:space="preserve">-сообщений осуществляется только на верифицированный номер мобильного телефона Держателя.</w:t>
      </w:r>
      <w:r>
        <w:rPr>
          <w:rStyle w:val="1625"/>
          <w:sz w:val="18"/>
          <w:szCs w:val="18"/>
          <w14:ligatures w14:val="none"/>
        </w:rPr>
      </w:r>
      <w:r>
        <w:rPr>
          <w:rStyle w:val="1625"/>
          <w:sz w:val="18"/>
          <w:szCs w:val="18"/>
          <w14:ligatures w14:val="none"/>
        </w:rPr>
      </w:r>
    </w:p>
  </w:footnote>
  <w:footnote w:id="21">
    <w:p>
      <w:pPr>
        <w:pStyle w:val="1648"/>
        <w:jc w:val="both"/>
      </w:pPr>
      <w:r>
        <w:rPr>
          <w:rStyle w:val="1650"/>
        </w:rPr>
        <w:footnoteRef/>
      </w:r>
      <w:r>
        <w:t xml:space="preserve"> Не может быть ограничено право Клиента:</w:t>
      </w:r>
      <w:r/>
    </w:p>
    <w:p>
      <w:pPr>
        <w:ind w:firstLine="540"/>
        <w:jc w:val="both"/>
        <w:rPr>
          <w:sz w:val="20"/>
          <w:szCs w:val="20"/>
        </w:rPr>
      </w:pPr>
      <w:r>
        <w:rPr>
          <w:sz w:val="20"/>
          <w:szCs w:val="20"/>
        </w:rPr>
        <w:t xml:space="preserve">1) получать денежные средства на свои счета, открытые в кредитных организациях, расположенных на территории Российской Федерации, получать на свои счета, открытые в кредитных организациях, расположенных на территории Российской Федерации, проценты на сум</w:t>
      </w:r>
      <w:r>
        <w:rPr>
          <w:sz w:val="20"/>
          <w:szCs w:val="20"/>
        </w:rPr>
        <w:t xml:space="preserve">му вклада (проценты за пользование денежными средствами, находящимися на банковском счете), открытого (открытом) в кредитных организациях, расположенных на территории Российской Федерации, получать денежные средства, переводимые в целях увеличения остатка </w:t>
      </w:r>
      <w:r>
        <w:rPr>
          <w:sz w:val="20"/>
          <w:szCs w:val="20"/>
        </w:rPr>
        <w:t xml:space="preserve">электронных денежных средств блокируемого лица, а также осуществлять уплату налогов, сборов, страховых взносов, пеней, штрафов, процентов, зачисляемых в бюджеты бюджетной системы Российской Федерации в соответствии с законодательством Российской Федерации;</w:t>
      </w:r>
      <w:r>
        <w:rPr>
          <w:sz w:val="20"/>
          <w:szCs w:val="20"/>
        </w:rPr>
      </w:r>
      <w:r>
        <w:rPr>
          <w:sz w:val="20"/>
          <w:szCs w:val="20"/>
        </w:rPr>
      </w:r>
    </w:p>
    <w:p>
      <w:pPr>
        <w:ind w:firstLine="540"/>
        <w:jc w:val="both"/>
        <w:rPr>
          <w:sz w:val="20"/>
          <w:szCs w:val="20"/>
        </w:rPr>
      </w:pPr>
      <w:r>
        <w:rPr>
          <w:sz w:val="20"/>
          <w:szCs w:val="20"/>
        </w:rPr>
        <w:t xml:space="preserve">2) выплачивать заработную плату в размере, не превышающем установленную в соответствии с </w:t>
      </w:r>
      <w:r>
        <w:rPr>
          <w:color w:val="000000"/>
          <w:sz w:val="20"/>
          <w:szCs w:val="20"/>
        </w:rPr>
        <w:t xml:space="preserve">Федеральным законом от</w:t>
      </w:r>
      <w:r>
        <w:rPr>
          <w:sz w:val="20"/>
          <w:szCs w:val="20"/>
        </w:rPr>
        <w:t xml:space="preserve"> 24 октября 1997 года № 134-ФЗ "О прожиточном минимуме в Российской Федерации" величину прожиточного минимума трудоспособного населения в целом по Российской Федерации, и выходные пособия работникам в разм</w:t>
      </w:r>
      <w:r>
        <w:rPr>
          <w:sz w:val="20"/>
          <w:szCs w:val="20"/>
        </w:rPr>
        <w:t xml:space="preserve">ере, не превышающем минимального размера соответствующих выплат, установленного трудовым законодательством, осуществлять выплаты, направленные на возмещение вреда, причиненного жизни или здоровью гражданина, и возмещение вреда в связи со смертью кормильца.</w:t>
      </w:r>
      <w:r>
        <w:rPr>
          <w:sz w:val="20"/>
          <w:szCs w:val="20"/>
        </w:rPr>
      </w:r>
      <w:r>
        <w:rPr>
          <w:sz w:val="20"/>
          <w:szCs w:val="20"/>
        </w:rPr>
      </w:r>
    </w:p>
  </w:footnote>
  <w:footnote w:id="22">
    <w:p>
      <w:pPr>
        <w:pStyle w:val="1678"/>
        <w:jc w:val="both"/>
        <w:spacing w:after="0" w:line="240" w:lineRule="auto"/>
        <w:rPr>
          <w:rFonts w:ascii="Times New Roman" w:hAnsi="Times New Roman"/>
          <w:lang w:val="ru-RU"/>
        </w:rPr>
      </w:pPr>
      <w:r>
        <w:rPr>
          <w:rStyle w:val="1679"/>
          <w:rFonts w:ascii="Times New Roman" w:hAnsi="Times New Roman"/>
        </w:rPr>
        <w:footnoteRef/>
      </w:r>
      <w:r>
        <w:rPr>
          <w:rFonts w:ascii="Times New Roman" w:hAnsi="Times New Roman"/>
          <w:lang w:val="ru-RU"/>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lang w:val="ru-RU"/>
        </w:rPr>
      </w:r>
      <w:r>
        <w:rPr>
          <w:rFonts w:ascii="Times New Roman" w:hAnsi="Times New Roman"/>
          <w:lang w:val="ru-RU"/>
        </w:rPr>
      </w:r>
    </w:p>
  </w:footnote>
  <w:footnote w:id="23">
    <w:p>
      <w:pPr>
        <w:pStyle w:val="1648"/>
      </w:pPr>
      <w:r>
        <w:rPr>
          <w:rStyle w:val="1650"/>
        </w:rPr>
        <w:footnoteRef/>
      </w:r>
      <w:r>
        <w:t xml:space="preserve"> </w:t>
      </w:r>
      <w:r>
        <w:t xml:space="preserve">Рекомендации</w:t>
      </w:r>
      <w:r>
        <w:t xml:space="preserve"> размещены </w:t>
      </w:r>
      <w:r>
        <w:rPr>
          <w:bCs/>
          <w:iCs/>
        </w:rPr>
        <w:t xml:space="preserve">на </w:t>
      </w:r>
      <w:r>
        <w:rPr>
          <w:bCs/>
          <w:iCs/>
        </w:rPr>
        <w:t xml:space="preserve">официальном</w:t>
      </w:r>
      <w:r>
        <w:rPr>
          <w:bCs/>
          <w:iCs/>
        </w:rPr>
        <w:t xml:space="preserve"> </w:t>
      </w:r>
      <w:r>
        <w:rPr>
          <w:bCs/>
          <w:iCs/>
        </w:rPr>
        <w:t xml:space="preserve">сайте Банка </w:t>
      </w:r>
      <w:r>
        <w:rPr>
          <w:bCs/>
          <w:iCs/>
        </w:rPr>
        <w:t xml:space="preserve">в сети Интернет </w:t>
      </w:r>
      <w:r>
        <w:rPr>
          <w:bCs/>
          <w:iCs/>
        </w:rPr>
        <w:t xml:space="preserve">по адресу: </w:t>
      </w:r>
      <w:r>
        <w:rPr>
          <w:bCs/>
          <w:iCs/>
        </w:rPr>
        <w:fldChar w:fldCharType="begin"/>
      </w:r>
      <w:r>
        <w:rPr>
          <w:bCs/>
          <w:iCs/>
        </w:rPr>
        <w:instrText xml:space="preserve"> HYPERLINK "http://www.rshb.ru" </w:instrText>
      </w:r>
      <w:r>
        <w:rPr>
          <w:bCs/>
          <w:iCs/>
        </w:rPr>
        <w:fldChar w:fldCharType="separate"/>
      </w:r>
      <w:r>
        <w:rPr>
          <w:rStyle w:val="2_5506"/>
          <w:bCs/>
          <w:iCs/>
          <w:color w:val="000000"/>
        </w:rPr>
        <w:t xml:space="preserve">www.rshb.ru</w:t>
      </w:r>
      <w:r>
        <w:rPr>
          <w:iCs/>
        </w:rPr>
        <w:fldChar w:fldCharType="end"/>
      </w:r>
      <w:r>
        <w:rPr>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t xml:space="preserve">.</w:t>
      </w:r>
      <w:r/>
      <w:r/>
    </w:p>
  </w:footnote>
  <w:footnote w:id="24">
    <w:p>
      <w:pPr>
        <w:pStyle w:val="1678"/>
        <w:jc w:val="both"/>
        <w:spacing w:after="0" w:line="240" w:lineRule="auto"/>
        <w:rPr>
          <w:rFonts w:ascii="Times New Roman" w:hAnsi="Times New Roman"/>
          <w:lang w:val="ru-RU"/>
        </w:rPr>
      </w:pPr>
      <w:r>
        <w:rPr>
          <w:rFonts w:ascii="Times New Roman" w:hAnsi="Times New Roman"/>
          <w:lang w:val="ru-RU"/>
        </w:rPr>
      </w:r>
      <w:r>
        <w:rPr>
          <w:rStyle w:val="1679"/>
          <w:rFonts w:ascii="Times New Roman" w:hAnsi="Times New Roman"/>
        </w:rPr>
        <w:footnoteRef/>
      </w:r>
      <w:r>
        <w:rPr>
          <w:rFonts w:ascii="Times New Roman" w:hAnsi="Times New Roman"/>
          <w:lang w:val="ru-RU"/>
        </w:rPr>
        <w:t xml:space="preserve"> Отправка </w:t>
      </w:r>
      <w:r>
        <w:rPr>
          <w:rFonts w:ascii="Times New Roman" w:hAnsi="Times New Roman"/>
        </w:rPr>
        <w:t xml:space="preserve">SMS</w:t>
      </w:r>
      <w:r>
        <w:rPr>
          <w:rFonts w:ascii="Times New Roman" w:hAnsi="Times New Roman"/>
          <w:lang w:val="ru-RU"/>
        </w:rPr>
        <w:t xml:space="preserve">-сообщений осуществляется только на верифицированный номер мобильного телефона Держателя.</w:t>
      </w:r>
      <w:r>
        <w:rPr>
          <w:rFonts w:ascii="Times New Roman" w:hAnsi="Times New Roman"/>
          <w:lang w:val="ru-RU"/>
        </w:rPr>
      </w:r>
      <w:r>
        <w:rPr>
          <w:rFonts w:ascii="Times New Roman" w:hAnsi="Times New Roman"/>
          <w:lang w:val="ru-RU"/>
        </w:rPr>
      </w:r>
    </w:p>
  </w:footnote>
  <w:footnote w:id="25">
    <w:p>
      <w:pPr>
        <w:pStyle w:val="1678"/>
        <w:jc w:val="both"/>
        <w:spacing w:after="0" w:line="240" w:lineRule="auto"/>
        <w:rPr>
          <w:rFonts w:ascii="Times New Roman" w:hAnsi="Times New Roman"/>
          <w:lang w:val="ru-RU"/>
        </w:rPr>
      </w:pPr>
      <w:r>
        <w:rPr>
          <w:rStyle w:val="1679"/>
          <w:rFonts w:ascii="Times New Roman" w:hAnsi="Times New Roman"/>
        </w:rPr>
        <w:footnoteRef/>
      </w:r>
      <w:r>
        <w:rPr>
          <w:rFonts w:ascii="Times New Roman" w:hAnsi="Times New Roman"/>
          <w:lang w:val="ru-RU"/>
        </w:rPr>
        <w:t xml:space="preserve"> </w:t>
      </w:r>
      <w:r>
        <w:rPr>
          <w:rFonts w:ascii="Times New Roman" w:hAnsi="Times New Roman"/>
          <w:lang w:val="ru-RU"/>
        </w:rPr>
        <w:t xml:space="preserve"> </w:t>
      </w:r>
      <w:r>
        <w:rPr>
          <w:rFonts w:ascii="Times New Roman" w:hAnsi="Times New Roman"/>
          <w:lang w:val="ru-RU"/>
        </w:rPr>
        <w:t xml:space="preserve">Короткое сообщение в мобильном приложении.</w:t>
      </w:r>
      <w:r>
        <w:rPr>
          <w:rFonts w:ascii="Times New Roman" w:hAnsi="Times New Roman"/>
          <w:lang w:val="ru-RU"/>
        </w:rPr>
      </w:r>
      <w:r>
        <w:rPr>
          <w:rFonts w:ascii="Times New Roman" w:hAnsi="Times New Roman"/>
          <w:lang w:val="ru-RU"/>
        </w:rPr>
      </w:r>
    </w:p>
  </w:footnote>
  <w:footnote w:id="26">
    <w:p>
      <w:pPr>
        <w:pStyle w:val="1678"/>
        <w:jc w:val="both"/>
        <w:spacing w:after="0" w:line="240" w:lineRule="auto"/>
        <w:rPr>
          <w:rFonts w:ascii="Times New Roman" w:hAnsi="Times New Roman"/>
          <w:lang w:val="ru-RU"/>
        </w:rPr>
      </w:pPr>
      <w:r>
        <w:rPr>
          <w:rStyle w:val="1679"/>
          <w:rFonts w:ascii="Times New Roman" w:hAnsi="Times New Roman"/>
        </w:rPr>
        <w:footnoteRef/>
      </w:r>
      <w:r>
        <w:rPr>
          <w:rFonts w:ascii="Times New Roman" w:hAnsi="Times New Roman"/>
          <w:lang w:val="ru-RU"/>
        </w:rPr>
        <w:t xml:space="preserve"> В случае если уведомление осуществляется в соответствии с ч. 9.2 ст. 9 Федерального закона от 27.06.2011 </w:t>
      </w:r>
      <w:r>
        <w:rPr>
          <w:rFonts w:ascii="Times New Roman" w:hAnsi="Times New Roman"/>
          <w:lang w:val="ru-RU"/>
        </w:rPr>
        <w:br/>
        <w:t xml:space="preserve">№ 161-ФЗ «О национальной платежной системе».</w:t>
      </w:r>
      <w:r>
        <w:rPr>
          <w:rFonts w:ascii="Times New Roman" w:hAnsi="Times New Roman"/>
          <w:lang w:val="ru-RU"/>
        </w:rPr>
      </w:r>
      <w:r>
        <w:rPr>
          <w:rFonts w:ascii="Times New Roman" w:hAnsi="Times New Roman"/>
          <w:lang w:val="ru-RU"/>
        </w:rPr>
      </w:r>
    </w:p>
  </w:footnote>
  <w:footnote w:id="27">
    <w:p>
      <w:pPr>
        <w:pStyle w:val="1648"/>
      </w:pPr>
      <w:r>
        <w:rPr>
          <w:rStyle w:val="1650"/>
        </w:rPr>
        <w:footnoteRef/>
      </w:r>
      <w:r>
        <w:t xml:space="preserve"> </w:t>
      </w:r>
      <w:r>
        <w:t xml:space="preserve">Рекомендации</w:t>
      </w:r>
      <w:r>
        <w:t xml:space="preserve"> размещены </w:t>
      </w:r>
      <w:r>
        <w:rPr>
          <w:bCs/>
          <w:iCs/>
        </w:rPr>
        <w:t xml:space="preserve">на </w:t>
      </w:r>
      <w:r>
        <w:rPr>
          <w:bCs/>
          <w:iCs/>
        </w:rPr>
        <w:t xml:space="preserve">официальном с</w:t>
      </w:r>
      <w:r>
        <w:rPr>
          <w:bCs/>
          <w:iCs/>
        </w:rPr>
        <w:t xml:space="preserve">айте Банка</w:t>
      </w:r>
      <w:r>
        <w:rPr>
          <w:bCs/>
          <w:iCs/>
        </w:rPr>
        <w:t xml:space="preserve"> в сети Интернет</w:t>
      </w:r>
      <w:r>
        <w:rPr>
          <w:bCs/>
          <w:iCs/>
        </w:rPr>
        <w:t xml:space="preserve"> по адресу: </w:t>
      </w:r>
      <w:r>
        <w:rPr>
          <w:bCs/>
          <w:iCs/>
        </w:rPr>
        <w:fldChar w:fldCharType="begin"/>
      </w:r>
      <w:r>
        <w:rPr>
          <w:bCs/>
          <w:iCs/>
        </w:rPr>
        <w:instrText xml:space="preserve"> HYPERLINK "http://www.rshb.ru" </w:instrText>
      </w:r>
      <w:r>
        <w:rPr>
          <w:bCs/>
          <w:iCs/>
        </w:rPr>
        <w:fldChar w:fldCharType="separate"/>
      </w:r>
      <w:r>
        <w:rPr>
          <w:rStyle w:val="2_5506"/>
          <w:bCs/>
          <w:iCs/>
          <w:color w:val="000000"/>
        </w:rPr>
        <w:t xml:space="preserve">www.rshb.ru</w:t>
      </w:r>
      <w:r>
        <w:rPr>
          <w:iCs/>
        </w:rPr>
        <w:fldChar w:fldCharType="end"/>
      </w:r>
      <w:r>
        <w:rPr>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lang w:eastAsia="en-US"/>
        </w:rPr>
        <w:t xml:space="preserve">»</w:t>
      </w:r>
      <w:r>
        <w:t xml:space="preserve">.</w:t>
      </w:r>
      <w:r/>
      <w:r/>
    </w:p>
  </w:footnote>
  <w:footnote w:id="28">
    <w:p>
      <w:pPr>
        <w:pStyle w:val="1678"/>
        <w:jc w:val="both"/>
        <w:spacing w:after="0" w:line="240" w:lineRule="auto"/>
        <w:rPr>
          <w:rFonts w:ascii="Times New Roman" w:hAnsi="Times New Roman"/>
          <w:lang w:val="ru-RU"/>
        </w:rPr>
      </w:pPr>
      <w:r>
        <w:rPr>
          <w:rStyle w:val="1679"/>
          <w:rFonts w:ascii="Times New Roman" w:hAnsi="Times New Roman"/>
        </w:rPr>
        <w:footnoteRef/>
      </w:r>
      <w:r>
        <w:rPr>
          <w:rFonts w:ascii="Times New Roman" w:hAnsi="Times New Roman"/>
          <w:lang w:val="ru-RU"/>
        </w:rPr>
        <w:t xml:space="preserve"> Предоставить информацию о том, что перевод денежных средств не является ПДСБДСК Держатель может самостоятельно, обратившись в Службу поддержки Банка в соответствии с пунктом 5.4.</w:t>
      </w:r>
      <w:r>
        <w:rPr>
          <w:rFonts w:ascii="Times New Roman" w:hAnsi="Times New Roman"/>
          <w:lang w:val="ru-RU"/>
        </w:rPr>
        <w:t xml:space="preserve">4</w:t>
      </w:r>
      <w:r>
        <w:rPr>
          <w:rFonts w:ascii="Times New Roman" w:hAnsi="Times New Roman"/>
          <w:lang w:val="ru-RU"/>
        </w:rPr>
        <w:t xml:space="preserve"> Условий.</w:t>
      </w:r>
      <w:r>
        <w:rPr>
          <w:rFonts w:ascii="Times New Roman" w:hAnsi="Times New Roman"/>
          <w:lang w:val="ru-RU"/>
        </w:rPr>
      </w:r>
      <w:r>
        <w:rPr>
          <w:rFonts w:ascii="Times New Roman" w:hAnsi="Times New Roman"/>
          <w:lang w:val="ru-RU"/>
        </w:rPr>
      </w:r>
    </w:p>
  </w:footnote>
  <w:footnote w:id="29">
    <w:p>
      <w:pPr>
        <w:pStyle w:val="1648"/>
        <w:jc w:val="both"/>
      </w:pPr>
      <w:r>
        <w:rPr>
          <w:rStyle w:val="1650"/>
        </w:rPr>
        <w:footnoteRef/>
      </w:r>
      <w:r>
        <w:t xml:space="preserve"> </w:t>
      </w:r>
      <w:r>
        <w:t xml:space="preserve">Для цели исчисления указанного срока время определяется по 2-ой часовой зоне (МСК, московское время, UTC+3)</w:t>
      </w:r>
      <w:r>
        <w:t xml:space="preserve">.</w:t>
      </w:r>
      <w:r/>
      <w:r/>
    </w:p>
  </w:footnote>
  <w:footnote w:id="30">
    <w:p>
      <w:pPr>
        <w:pStyle w:val="1678"/>
        <w:jc w:val="both"/>
        <w:spacing w:after="0" w:line="240" w:lineRule="auto"/>
        <w:rPr>
          <w:rFonts w:ascii="Times New Roman" w:hAnsi="Times New Roman"/>
          <w:lang w:val="ru-RU"/>
        </w:rPr>
      </w:pPr>
      <w:r>
        <w:rPr>
          <w:rStyle w:val="1679"/>
          <w:rFonts w:ascii="Times New Roman" w:hAnsi="Times New Roman"/>
        </w:rPr>
        <w:footnoteRef/>
      </w:r>
      <w:r>
        <w:rPr>
          <w:rFonts w:ascii="Times New Roman" w:hAnsi="Times New Roman"/>
          <w:lang w:val="ru-RU"/>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lang w:val="ru-RU"/>
        </w:rPr>
      </w:r>
      <w:r>
        <w:rPr>
          <w:rFonts w:ascii="Times New Roman" w:hAnsi="Times New Roman"/>
          <w:lang w:val="ru-RU"/>
        </w:rPr>
      </w:r>
    </w:p>
  </w:footnote>
  <w:footnote w:id="31">
    <w:p>
      <w:pPr>
        <w:pStyle w:val="1648"/>
        <w:jc w:val="both"/>
      </w:pPr>
      <w:r>
        <w:rPr>
          <w:rStyle w:val="1650"/>
        </w:rPr>
        <w:footnoteRef/>
      </w:r>
      <w:r>
        <w:t xml:space="preserve"> </w:t>
      </w:r>
      <w:r>
        <w:t xml:space="preserve">Для цели исчисления указанного срока время определяется по 2-ой часовой зоне (МСК, московское время, UTC+3)</w:t>
      </w:r>
      <w:r>
        <w:t xml:space="preserve">.</w:t>
      </w:r>
      <w:r/>
      <w:r/>
    </w:p>
  </w:footnote>
  <w:footnote w:id="32">
    <w:p>
      <w:r/>
      <w:r/>
      <w:r/>
    </w:p>
  </w:footnote>
  <w:footnote w:id="33">
    <w:p>
      <w:pPr>
        <w:pStyle w:val="1678"/>
        <w:jc w:val="both"/>
        <w:spacing w:after="0" w:line="240" w:lineRule="auto"/>
        <w:rPr>
          <w:rFonts w:ascii="Times New Roman" w:hAnsi="Times New Roman"/>
          <w:lang w:val="ru-RU"/>
        </w:rPr>
      </w:pPr>
      <w:r>
        <w:rPr>
          <w:rStyle w:val="1679"/>
          <w:rFonts w:ascii="Times New Roman" w:hAnsi="Times New Roman"/>
        </w:rPr>
        <w:footnoteRef/>
      </w:r>
      <w:r>
        <w:rPr>
          <w:rFonts w:ascii="Times New Roman" w:hAnsi="Times New Roman"/>
          <w:lang w:val="ru-RU"/>
        </w:rPr>
        <w:t xml:space="preserve"> </w:t>
      </w:r>
      <w:r>
        <w:rPr>
          <w:rFonts w:ascii="Times New Roman" w:hAnsi="Times New Roman"/>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lang w:val="ru-RU"/>
        </w:rPr>
      </w:r>
      <w:r>
        <w:rPr>
          <w:rFonts w:ascii="Times New Roman" w:hAnsi="Times New Roman"/>
          <w:lang w:val="ru-RU"/>
        </w:rPr>
      </w:r>
    </w:p>
  </w:footnote>
  <w:footnote w:id="34">
    <w:p>
      <w:pPr>
        <w:pStyle w:val="1648"/>
        <w:jc w:val="both"/>
      </w:pPr>
      <w:r>
        <w:rPr>
          <w:rStyle w:val="1650"/>
        </w:rPr>
        <w:footnoteRef/>
      </w:r>
      <w:r>
        <w:t xml:space="preserve"> Установлены Федеральным законом от 10.12.2003 № 173-ФЗ «О валютном регулировании и валютном контроле» и Инструкцией Банка России от 16.08.2017 № 181-И «О порядке представления резидентами </w:t>
      </w:r>
      <w:r>
        <w:br/>
        <w:t xml:space="preserve">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r/>
    </w:p>
  </w:footnote>
  <w:footnote w:id="35">
    <w:p>
      <w:pPr>
        <w:pStyle w:val="1678"/>
        <w:jc w:val="both"/>
        <w:spacing w:after="0" w:line="240" w:lineRule="auto"/>
        <w:rPr>
          <w:rFonts w:ascii="Times New Roman" w:hAnsi="Times New Roman"/>
          <w:lang w:val="ru-RU"/>
        </w:rPr>
      </w:pPr>
      <w:r>
        <w:rPr>
          <w:rStyle w:val="1679"/>
          <w:rFonts w:ascii="Times New Roman" w:hAnsi="Times New Roman"/>
        </w:rPr>
        <w:footnoteRef/>
      </w:r>
      <w:r>
        <w:rPr>
          <w:rFonts w:ascii="Times New Roman" w:hAnsi="Times New Roman"/>
          <w:lang w:val="ru-RU"/>
        </w:rPr>
        <w:t xml:space="preserve"> 1) споры, связанные с созданием, реорганизацией и ликвидацией юридического лица;</w:t>
      </w:r>
      <w:r>
        <w:rPr>
          <w:rFonts w:ascii="Times New Roman" w:hAnsi="Times New Roman"/>
          <w:lang w:val="ru-RU"/>
        </w:rPr>
      </w:r>
      <w:r>
        <w:rPr>
          <w:rFonts w:ascii="Times New Roman" w:hAnsi="Times New Roman"/>
          <w:lang w:val="ru-RU"/>
        </w:rPr>
      </w:r>
    </w:p>
    <w:p>
      <w:pPr>
        <w:pStyle w:val="1678"/>
        <w:jc w:val="both"/>
        <w:spacing w:after="0" w:line="240" w:lineRule="auto"/>
        <w:rPr>
          <w:rFonts w:ascii="Times New Roman" w:hAnsi="Times New Roman"/>
          <w:lang w:val="ru-RU"/>
        </w:rPr>
      </w:pPr>
      <w:r>
        <w:rPr>
          <w:rFonts w:ascii="Times New Roman" w:hAnsi="Times New Roman"/>
          <w:lang w:val="ru-RU"/>
        </w:rPr>
        <w:t xml:space="preserve">2) споры, связанные с принадлежностью акций, долей в уставном (складочном) капитале хозяйственных обществ и товариществ, паев членов коопера</w:t>
      </w:r>
      <w:r>
        <w:rPr>
          <w:rFonts w:ascii="Times New Roman" w:hAnsi="Times New Roman"/>
          <w:lang w:val="ru-RU"/>
        </w:rPr>
        <w:t xml:space="preserve">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w:t>
      </w:r>
      <w:r>
        <w:rPr>
          <w:rFonts w:ascii="Times New Roman" w:hAnsi="Times New Roman"/>
          <w:lang w:val="ru-RU"/>
        </w:rPr>
        <w:t xml:space="preserve">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w:t>
      </w:r>
      <w:r>
        <w:rPr>
          <w:rFonts w:ascii="Times New Roman" w:hAnsi="Times New Roman"/>
          <w:lang w:val="ru-RU"/>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lang w:val="ru-RU"/>
        </w:rPr>
      </w:r>
      <w:r>
        <w:rPr>
          <w:rFonts w:ascii="Times New Roman" w:hAnsi="Times New Roman"/>
          <w:lang w:val="ru-RU"/>
        </w:rPr>
      </w:r>
    </w:p>
    <w:p>
      <w:pPr>
        <w:pStyle w:val="1678"/>
        <w:jc w:val="both"/>
        <w:spacing w:after="0" w:line="240" w:lineRule="auto"/>
        <w:rPr>
          <w:rFonts w:ascii="Times New Roman" w:hAnsi="Times New Roman"/>
          <w:lang w:val="ru-RU"/>
        </w:rPr>
      </w:pPr>
      <w:r>
        <w:rPr>
          <w:rFonts w:ascii="Times New Roman" w:hAnsi="Times New Roman"/>
          <w:lang w:val="ru-RU"/>
        </w:rPr>
        <w:t xml:space="preserve">3) споры по искам учредителей, уч</w:t>
      </w:r>
      <w:r>
        <w:rPr>
          <w:rFonts w:ascii="Times New Roman" w:hAnsi="Times New Roman"/>
          <w:lang w:val="ru-RU"/>
        </w:rPr>
        <w:t xml:space="preserve">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lang w:val="ru-RU"/>
        </w:rPr>
      </w:r>
      <w:r>
        <w:rPr>
          <w:rFonts w:ascii="Times New Roman" w:hAnsi="Times New Roman"/>
          <w:lang w:val="ru-RU"/>
        </w:rPr>
      </w:r>
    </w:p>
    <w:p>
      <w:pPr>
        <w:pStyle w:val="1678"/>
        <w:jc w:val="both"/>
        <w:spacing w:after="0" w:line="240" w:lineRule="auto"/>
        <w:rPr>
          <w:rFonts w:ascii="Times New Roman" w:hAnsi="Times New Roman"/>
          <w:lang w:val="ru-RU"/>
        </w:rPr>
      </w:pPr>
      <w:r>
        <w:rPr>
          <w:rFonts w:ascii="Times New Roman" w:hAnsi="Times New Roman"/>
          <w:lang w:val="ru-RU"/>
        </w:rPr>
        <w:t xml:space="preserve">4) споры, связанные с назначением и</w:t>
      </w:r>
      <w:r>
        <w:rPr>
          <w:rFonts w:ascii="Times New Roman" w:hAnsi="Times New Roman"/>
          <w:lang w:val="ru-RU"/>
        </w:rPr>
        <w:t xml:space="preserve">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w:t>
      </w:r>
      <w:r>
        <w:rPr>
          <w:rFonts w:ascii="Times New Roman" w:hAnsi="Times New Roman"/>
          <w:lang w:val="ru-RU"/>
        </w:rPr>
        <w:t xml:space="preserve">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lang w:val="ru-RU"/>
        </w:rPr>
      </w:r>
      <w:r>
        <w:rPr>
          <w:rFonts w:ascii="Times New Roman" w:hAnsi="Times New Roman"/>
          <w:lang w:val="ru-RU"/>
        </w:rPr>
      </w:r>
    </w:p>
    <w:p>
      <w:pPr>
        <w:pStyle w:val="1678"/>
        <w:jc w:val="both"/>
        <w:spacing w:after="0" w:line="240" w:lineRule="auto"/>
        <w:rPr>
          <w:rFonts w:ascii="Times New Roman" w:hAnsi="Times New Roman"/>
          <w:lang w:val="ru-RU"/>
        </w:rPr>
      </w:pPr>
      <w:r>
        <w:rPr>
          <w:rFonts w:ascii="Times New Roman" w:hAnsi="Times New Roman"/>
          <w:lang w:val="ru-RU"/>
        </w:rPr>
        <w:t xml:space="preserve">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w:t>
      </w:r>
      <w:r>
        <w:rPr>
          <w:rFonts w:ascii="Times New Roman" w:hAnsi="Times New Roman"/>
          <w:lang w:val="ru-RU"/>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lang w:val="ru-RU"/>
        </w:rPr>
      </w:r>
      <w:r>
        <w:rPr>
          <w:rFonts w:ascii="Times New Roman" w:hAnsi="Times New Roman"/>
          <w:lang w:val="ru-RU"/>
        </w:rPr>
      </w:r>
    </w:p>
    <w:p>
      <w:pPr>
        <w:pStyle w:val="1678"/>
        <w:jc w:val="both"/>
        <w:spacing w:after="0" w:line="240" w:lineRule="auto"/>
        <w:rPr>
          <w:rFonts w:ascii="Times New Roman" w:hAnsi="Times New Roman"/>
          <w:lang w:val="ru-RU"/>
        </w:rPr>
      </w:pPr>
      <w:r>
        <w:rPr>
          <w:rFonts w:ascii="Times New Roman" w:hAnsi="Times New Roman"/>
          <w:lang w:val="ru-RU"/>
        </w:rPr>
        <w:t xml:space="preserve">6) споры, вытекающие из деятельности держателей реестра </w:t>
      </w:r>
      <w:r>
        <w:rPr>
          <w:rFonts w:ascii="Times New Roman" w:hAnsi="Times New Roman"/>
          <w:lang w:val="ru-RU"/>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lang w:val="ru-RU"/>
        </w:rPr>
      </w:r>
      <w:r>
        <w:rPr>
          <w:rFonts w:ascii="Times New Roman" w:hAnsi="Times New Roman"/>
          <w:lang w:val="ru-RU"/>
        </w:rPr>
      </w:r>
    </w:p>
    <w:p>
      <w:pPr>
        <w:pStyle w:val="1678"/>
        <w:jc w:val="both"/>
        <w:spacing w:after="0" w:line="240" w:lineRule="auto"/>
        <w:rPr>
          <w:rFonts w:ascii="Times New Roman" w:hAnsi="Times New Roman"/>
          <w:lang w:val="ru-RU"/>
        </w:rPr>
      </w:pPr>
      <w:r>
        <w:rPr>
          <w:rFonts w:ascii="Times New Roman" w:hAnsi="Times New Roman"/>
          <w:lang w:val="ru-RU"/>
        </w:rPr>
        <w:t xml:space="preserve">7) споры о созыве общего собрания участников юридического лица;</w:t>
      </w:r>
      <w:r>
        <w:rPr>
          <w:rFonts w:ascii="Times New Roman" w:hAnsi="Times New Roman"/>
          <w:lang w:val="ru-RU"/>
        </w:rPr>
      </w:r>
      <w:r>
        <w:rPr>
          <w:rFonts w:ascii="Times New Roman" w:hAnsi="Times New Roman"/>
          <w:lang w:val="ru-RU"/>
        </w:rPr>
      </w:r>
    </w:p>
    <w:p>
      <w:pPr>
        <w:pStyle w:val="1678"/>
        <w:jc w:val="both"/>
        <w:spacing w:after="0" w:line="240" w:lineRule="auto"/>
        <w:rPr>
          <w:rFonts w:ascii="Times New Roman" w:hAnsi="Times New Roman"/>
          <w:lang w:val="ru-RU"/>
        </w:rPr>
      </w:pPr>
      <w:r>
        <w:rPr>
          <w:rFonts w:ascii="Times New Roman" w:hAnsi="Times New Roman"/>
          <w:lang w:val="ru-RU"/>
        </w:rPr>
        <w:t xml:space="preserve">8) споры об обжаловании решений органов управления юридического лица;</w:t>
      </w:r>
      <w:r>
        <w:rPr>
          <w:rFonts w:ascii="Times New Roman" w:hAnsi="Times New Roman"/>
          <w:lang w:val="ru-RU"/>
        </w:rPr>
      </w:r>
      <w:r>
        <w:rPr>
          <w:rFonts w:ascii="Times New Roman" w:hAnsi="Times New Roman"/>
          <w:lang w:val="ru-RU"/>
        </w:rPr>
      </w:r>
    </w:p>
    <w:p>
      <w:pPr>
        <w:pStyle w:val="1678"/>
        <w:jc w:val="both"/>
        <w:spacing w:after="0" w:line="240" w:lineRule="auto"/>
        <w:rPr>
          <w:rFonts w:ascii="Times New Roman" w:hAnsi="Times New Roman"/>
          <w:lang w:val="ru-RU"/>
        </w:rPr>
      </w:pPr>
      <w:r>
        <w:rPr>
          <w:rFonts w:ascii="Times New Roman" w:hAnsi="Times New Roman"/>
          <w:lang w:val="ru-RU"/>
        </w:rPr>
        <w:t xml:space="preserve">9) споры, вытекающие из деятельности нотариусов по удостоверению сделок с долями в уставном капитале обществ с ограниченной ответственностью.</w:t>
      </w:r>
      <w:r>
        <w:rPr>
          <w:rFonts w:ascii="Times New Roman" w:hAnsi="Times New Roman"/>
          <w:lang w:val="ru-RU"/>
        </w:rPr>
      </w:r>
      <w:r>
        <w:rPr>
          <w:rFonts w:ascii="Times New Roman" w:hAnsi="Times New Roman"/>
          <w:lang w:val="ru-RU"/>
        </w:rPr>
      </w:r>
    </w:p>
  </w:footnote>
  <w:footnote w:id="36">
    <w:p>
      <w:pPr>
        <w:pStyle w:val="1678"/>
        <w:jc w:val="both"/>
        <w:spacing w:after="0" w:line="240" w:lineRule="auto"/>
        <w:rPr>
          <w:rFonts w:ascii="Times New Roman" w:hAnsi="Times New Roman"/>
          <w:lang w:val="ru-RU"/>
        </w:rPr>
      </w:pPr>
      <w:r>
        <w:rPr>
          <w:rStyle w:val="1679"/>
          <w:rFonts w:ascii="Times New Roman" w:hAnsi="Times New Roman"/>
        </w:rPr>
        <w:footnoteRef/>
      </w:r>
      <w:r>
        <w:rPr>
          <w:rFonts w:ascii="Times New Roman" w:hAnsi="Times New Roman"/>
          <w:lang w:val="ru-RU"/>
        </w:rPr>
        <w:t xml:space="preserve"> Уведомление направляется Клиенту почтовым отправлением (с уведомлением о вручении) или передается под расписку Клиенту/ Уполномоченному лицу Клиента.</w:t>
      </w:r>
      <w:r>
        <w:rPr>
          <w:rFonts w:ascii="Times New Roman" w:hAnsi="Times New Roman"/>
          <w:lang w:val="ru-RU"/>
        </w:rPr>
      </w:r>
      <w:r>
        <w:rPr>
          <w:rFonts w:ascii="Times New Roman" w:hAnsi="Times New Roman"/>
          <w:lang w:val="ru-RU"/>
        </w:rPr>
      </w:r>
    </w:p>
  </w:footnote>
  <w:footnote w:id="37">
    <w:p>
      <w:r/>
      <w:r/>
      <w:r/>
    </w:p>
  </w:footnote>
  <w:footnote w:id="38">
    <w:p>
      <w:pPr>
        <w:pStyle w:val="1648"/>
      </w:pPr>
      <w:r>
        <w:rPr>
          <w:rStyle w:val="1650"/>
        </w:rPr>
        <w:footnoteRef/>
      </w:r>
      <w:r>
        <w:t xml:space="preserve"> Процесс замены данных Бизнес-карты (н</w:t>
      </w:r>
      <w:r>
        <w:t xml:space="preserve">омер банковской карты, срок действия, код безопасности и др.) на Токен Бизнес-карты. К информации, позволяющей осуществить токенизацию Бизнес-карты на Техническом устройстве другого лица, относятся данные (реквизиты) Бизнес-карты, включая код безопасности.</w:t>
      </w:r>
      <w:r/>
    </w:p>
  </w:footnote>
  <w:footnote w:id="39">
    <w:p>
      <w:pPr>
        <w:pStyle w:val="1685"/>
        <w:jc w:val="both"/>
        <w:rPr>
          <w:rFonts w:ascii="Times New Roman" w:hAnsi="Times New Roman" w:eastAsia="Times New Roman" w:cs="Times New Roman"/>
          <w:b w:val="0"/>
          <w:bCs w:val="0"/>
          <w:sz w:val="20"/>
          <w:szCs w:val="20"/>
        </w:rPr>
      </w:pPr>
      <w:r>
        <w:rPr>
          <w:rStyle w:val="1650"/>
        </w:rPr>
        <w:footnoteRef/>
      </w:r>
      <w:r>
        <w:t xml:space="preserve"> </w:t>
      </w:r>
      <w:r>
        <w:rPr>
          <w:rFonts w:ascii="Times New Roman" w:hAnsi="Times New Roman" w:eastAsia="Times New Roman" w:cs="Times New Roman"/>
          <w:sz w:val="20"/>
          <w:szCs w:val="20"/>
          <w:highlight w:val="none"/>
        </w:rPr>
        <w:t xml:space="preserve">П</w:t>
      </w:r>
      <w:r>
        <w:rPr>
          <w:rFonts w:ascii="Times New Roman" w:hAnsi="Times New Roman" w:eastAsia="Times New Roman" w:cs="Times New Roman"/>
          <w:sz w:val="20"/>
          <w:szCs w:val="20"/>
          <w:highlight w:val="white"/>
        </w:rPr>
        <w:t xml:space="preserve">ри условии успешной </w:t>
      </w:r>
      <w:r>
        <w:rPr>
          <w:rFonts w:ascii="Times New Roman" w:hAnsi="Times New Roman" w:eastAsia="Times New Roman" w:cs="Times New Roman"/>
          <w:sz w:val="20"/>
          <w:szCs w:val="20"/>
          <w:highlight w:val="white"/>
        </w:rPr>
        <w:t xml:space="preserve">Ауте</w:t>
      </w:r>
      <w:r>
        <w:rPr>
          <w:rFonts w:ascii="Times New Roman" w:hAnsi="Times New Roman" w:eastAsia="Times New Roman" w:cs="Times New Roman"/>
          <w:sz w:val="20"/>
          <w:szCs w:val="20"/>
          <w:highlight w:val="white"/>
        </w:rPr>
        <w:t xml:space="preserve">нтификации</w:t>
      </w:r>
      <w:r>
        <w:rPr>
          <w:rFonts w:ascii="Times New Roman" w:hAnsi="Times New Roman" w:eastAsia="Times New Roman" w:cs="Times New Roman"/>
          <w:sz w:val="20"/>
          <w:szCs w:val="20"/>
          <w:highlight w:val="white"/>
        </w:rPr>
        <w:t xml:space="preserve"> в Мобильном приложении Mir Pay</w:t>
      </w:r>
      <w:r>
        <w:rPr>
          <w:rFonts w:ascii="Times New Roman" w:hAnsi="Times New Roman" w:eastAsia="Times New Roman" w:cs="Times New Roman"/>
          <w:sz w:val="20"/>
          <w:szCs w:val="20"/>
        </w:rPr>
        <w:t xml:space="preserve">.</w:t>
      </w:r>
      <w:r>
        <w:rPr>
          <w:rFonts w:ascii="Times New Roman" w:hAnsi="Times New Roman" w:eastAsia="Times New Roman" w:cs="Times New Roman"/>
          <w:b w:val="0"/>
          <w:bCs w:val="0"/>
          <w:sz w:val="20"/>
          <w:szCs w:val="20"/>
        </w:rPr>
      </w:r>
      <w:r>
        <w:rPr>
          <w:rFonts w:ascii="Times New Roman" w:hAnsi="Times New Roman" w:eastAsia="Times New Roman" w:cs="Times New Roman"/>
          <w:b w:val="0"/>
          <w:bCs w:val="0"/>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669"/>
      <w:jc w:val="center"/>
    </w:pPr>
    <w:r/>
    <w:r>
      <w:fldChar w:fldCharType="begin"/>
    </w:r>
    <w:r>
      <w:instrText xml:space="preserve">PAGE   \* MERGEFORMAT</w:instrText>
    </w:r>
    <w:r>
      <w:fldChar w:fldCharType="separate"/>
    </w:r>
    <w:r>
      <w:t xml:space="preserve">21</w:t>
    </w:r>
    <w:r>
      <w:fldChar w:fldCharType="end"/>
    </w: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
    <w:multiLevelType w:val="hybridMultilevel"/>
    <w:lvl w:ilvl="0">
      <w:start w:val="1"/>
      <w:numFmt w:val="decimal"/>
      <w:isLgl w:val="false"/>
      <w:suff w:val="tab"/>
      <w:lvlText w:val="6.%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
    <w:multiLevelType w:val="hybridMultilevel"/>
    <w:lvl w:ilvl="0">
      <w:start w:val="1"/>
      <w:numFmt w:val="decimal"/>
      <w:isLgl w:val="false"/>
      <w:suff w:val="tab"/>
      <w:lvlText w:val="5.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
    <w:multiLevelType w:val="hybridMultilevel"/>
    <w:lvl w:ilvl="0">
      <w:start w:val="10"/>
      <w:numFmt w:val="decimal"/>
      <w:isLgl w:val="false"/>
      <w:suff w:val="tab"/>
      <w:lvlText w:val="%1."/>
      <w:lvlJc w:val="left"/>
      <w:pPr>
        <w:ind w:left="480" w:hanging="480"/>
      </w:pPr>
      <w:rPr>
        <w:rFonts w:hint="default"/>
      </w:rPr>
    </w:lvl>
    <w:lvl w:ilvl="1">
      <w:start w:val="1"/>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6">
    <w:multiLevelType w:val="hybridMultilevel"/>
    <w:lvl w:ilvl="0">
      <w:start w:val="1"/>
      <w:numFmt w:val="decimal"/>
      <w:isLgl w:val="false"/>
      <w:suff w:val="tab"/>
      <w:lvlText w:val="5.1.%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7">
    <w:multiLevelType w:val="hybridMultilevel"/>
    <w:lvl w:ilvl="0">
      <w:start w:val="1"/>
      <w:numFmt w:val="decimal"/>
      <w:isLgl w:val="false"/>
      <w:suff w:val="tab"/>
      <w:lvlText w:val="5.1.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8">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896" w:hanging="660"/>
      </w:pPr>
      <w:rPr>
        <w:rFonts w:hint="default"/>
      </w:rPr>
    </w:lvl>
    <w:lvl w:ilvl="2">
      <w:start w:val="6"/>
      <w:numFmt w:val="decimal"/>
      <w:isLgl w:val="false"/>
      <w:suff w:val="tab"/>
      <w:lvlText w:val="%1.%2.%3"/>
      <w:lvlJc w:val="left"/>
      <w:pPr>
        <w:ind w:left="1192" w:hanging="720"/>
      </w:pPr>
      <w:rPr>
        <w:rFonts w:hint="default"/>
      </w:rPr>
    </w:lvl>
    <w:lvl w:ilvl="3">
      <w:start w:val="1"/>
      <w:numFmt w:val="decimal"/>
      <w:isLgl w:val="false"/>
      <w:suff w:val="tab"/>
      <w:lvlText w:val="%1.%2.%3.%4"/>
      <w:lvlJc w:val="left"/>
      <w:pPr>
        <w:ind w:left="1428" w:hanging="720"/>
      </w:pPr>
      <w:rPr>
        <w:rFonts w:hint="default"/>
      </w:rPr>
    </w:lvl>
    <w:lvl w:ilvl="4">
      <w:start w:val="1"/>
      <w:numFmt w:val="decimal"/>
      <w:isLgl w:val="false"/>
      <w:suff w:val="tab"/>
      <w:lvlText w:val="%1.%2.%3.%4.%5"/>
      <w:lvlJc w:val="left"/>
      <w:pPr>
        <w:ind w:left="2024" w:hanging="1080"/>
      </w:pPr>
      <w:rPr>
        <w:rFonts w:hint="default"/>
      </w:rPr>
    </w:lvl>
    <w:lvl w:ilvl="5">
      <w:start w:val="1"/>
      <w:numFmt w:val="decimal"/>
      <w:isLgl w:val="false"/>
      <w:suff w:val="tab"/>
      <w:lvlText w:val="%1.%2.%3.%4.%5.%6"/>
      <w:lvlJc w:val="left"/>
      <w:pPr>
        <w:ind w:left="2260" w:hanging="1080"/>
      </w:pPr>
      <w:rPr>
        <w:rFonts w:hint="default"/>
      </w:rPr>
    </w:lvl>
    <w:lvl w:ilvl="6">
      <w:start w:val="1"/>
      <w:numFmt w:val="decimal"/>
      <w:isLgl w:val="false"/>
      <w:suff w:val="tab"/>
      <w:lvlText w:val="%1.%2.%3.%4.%5.%6.%7"/>
      <w:lvlJc w:val="left"/>
      <w:pPr>
        <w:ind w:left="2856" w:hanging="1440"/>
      </w:pPr>
      <w:rPr>
        <w:rFonts w:hint="default"/>
      </w:rPr>
    </w:lvl>
    <w:lvl w:ilvl="7">
      <w:start w:val="1"/>
      <w:numFmt w:val="decimal"/>
      <w:isLgl w:val="false"/>
      <w:suff w:val="tab"/>
      <w:lvlText w:val="%1.%2.%3.%4.%5.%6.%7.%8"/>
      <w:lvlJc w:val="left"/>
      <w:pPr>
        <w:ind w:left="3092" w:hanging="1440"/>
      </w:pPr>
      <w:rPr>
        <w:rFonts w:hint="default"/>
      </w:rPr>
    </w:lvl>
    <w:lvl w:ilvl="8">
      <w:start w:val="1"/>
      <w:numFmt w:val="decimal"/>
      <w:isLgl w:val="false"/>
      <w:suff w:val="tab"/>
      <w:lvlText w:val="%1.%2.%3.%4.%5.%6.%7.%8.%9"/>
      <w:lvlJc w:val="left"/>
      <w:pPr>
        <w:ind w:left="3688" w:hanging="1800"/>
      </w:pPr>
      <w:rPr>
        <w:rFonts w:hint="default"/>
      </w:rPr>
    </w:lvl>
  </w:abstractNum>
  <w:abstractNum w:abstractNumId="9">
    <w:multiLevelType w:val="hybridMultilevel"/>
    <w:lvl w:ilvl="0">
      <w:start w:val="1"/>
      <w:numFmt w:val="decimal"/>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abstractNum w:abstractNumId="10">
    <w:multiLevelType w:val="hybridMultilevel"/>
    <w:lvl w:ilvl="0">
      <w:start w:val="1"/>
      <w:numFmt w:val="decimal"/>
      <w:isLgl w:val="false"/>
      <w:suff w:val="tab"/>
      <w:lvlText w:val="5.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1">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2">
    <w:multiLevelType w:val="hybridMultilevel"/>
    <w:lvl w:ilvl="0">
      <w:start w:val="1"/>
      <w:numFmt w:val="bullet"/>
      <w:isLgl w:val="false"/>
      <w:suff w:val="tab"/>
      <w:lvlText w:val="-"/>
      <w:lvlJc w:val="left"/>
      <w:pPr>
        <w:ind w:left="720" w:hanging="360"/>
      </w:pPr>
      <w:rPr>
        <w:rFonts w:hint="default" w:ascii="Vrinda" w:hAnsi="Vrinda"/>
        <w:color w:val="auto"/>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decimal"/>
      <w:isLgl w:val="false"/>
      <w:suff w:val="tab"/>
      <w:lvlText w:val="6.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4">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5">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6">
    <w:multiLevelType w:val="hybridMultilevel"/>
    <w:lvl w:ilvl="0">
      <w:start w:val="4"/>
      <w:numFmt w:val="decimal"/>
      <w:isLgl w:val="false"/>
      <w:suff w:val="tab"/>
      <w:lvlText w:val="%1."/>
      <w:lvlJc w:val="left"/>
      <w:pPr>
        <w:ind w:left="660" w:hanging="660"/>
      </w:pPr>
      <w:rPr>
        <w:rFonts w:hint="default"/>
      </w:rPr>
    </w:lvl>
    <w:lvl w:ilvl="1">
      <w:start w:val="11"/>
      <w:numFmt w:val="decimal"/>
      <w:isLgl w:val="false"/>
      <w:suff w:val="tab"/>
      <w:lvlText w:val="%1.%2."/>
      <w:lvlJc w:val="left"/>
      <w:pPr>
        <w:ind w:left="1940" w:hanging="660"/>
      </w:pPr>
      <w:rPr>
        <w:rFonts w:hint="default"/>
      </w:rPr>
    </w:lvl>
    <w:lvl w:ilvl="2">
      <w:start w:val="1"/>
      <w:numFmt w:val="decimal"/>
      <w:isLgl w:val="false"/>
      <w:suff w:val="tab"/>
      <w:lvlText w:val="%1.%2.%3."/>
      <w:lvlJc w:val="left"/>
      <w:pPr>
        <w:ind w:left="3280" w:hanging="720"/>
      </w:pPr>
      <w:rPr>
        <w:rFonts w:hint="default"/>
      </w:rPr>
    </w:lvl>
    <w:lvl w:ilvl="3">
      <w:start w:val="1"/>
      <w:numFmt w:val="decimal"/>
      <w:isLgl w:val="false"/>
      <w:suff w:val="tab"/>
      <w:lvlText w:val="%1.%2.%3.%4."/>
      <w:lvlJc w:val="left"/>
      <w:pPr>
        <w:ind w:left="4560" w:hanging="720"/>
      </w:pPr>
      <w:rPr>
        <w:rFonts w:hint="default"/>
      </w:rPr>
    </w:lvl>
    <w:lvl w:ilvl="4">
      <w:start w:val="1"/>
      <w:numFmt w:val="decimal"/>
      <w:isLgl w:val="false"/>
      <w:suff w:val="tab"/>
      <w:lvlText w:val="%1.%2.%3.%4.%5."/>
      <w:lvlJc w:val="left"/>
      <w:pPr>
        <w:ind w:left="6200" w:hanging="1080"/>
      </w:pPr>
      <w:rPr>
        <w:rFonts w:hint="default"/>
      </w:rPr>
    </w:lvl>
    <w:lvl w:ilvl="5">
      <w:start w:val="1"/>
      <w:numFmt w:val="decimal"/>
      <w:isLgl w:val="false"/>
      <w:suff w:val="tab"/>
      <w:lvlText w:val="%1.%2.%3.%4.%5.%6."/>
      <w:lvlJc w:val="left"/>
      <w:pPr>
        <w:ind w:left="7480" w:hanging="1080"/>
      </w:pPr>
      <w:rPr>
        <w:rFonts w:hint="default"/>
      </w:rPr>
    </w:lvl>
    <w:lvl w:ilvl="6">
      <w:start w:val="1"/>
      <w:numFmt w:val="decimal"/>
      <w:isLgl w:val="false"/>
      <w:suff w:val="tab"/>
      <w:lvlText w:val="%1.%2.%3.%4.%5.%6.%7."/>
      <w:lvlJc w:val="left"/>
      <w:pPr>
        <w:ind w:left="9120" w:hanging="1440"/>
      </w:pPr>
      <w:rPr>
        <w:rFonts w:hint="default"/>
      </w:rPr>
    </w:lvl>
    <w:lvl w:ilvl="7">
      <w:start w:val="1"/>
      <w:numFmt w:val="decimal"/>
      <w:isLgl w:val="false"/>
      <w:suff w:val="tab"/>
      <w:lvlText w:val="%1.%2.%3.%4.%5.%6.%7.%8."/>
      <w:lvlJc w:val="left"/>
      <w:pPr>
        <w:ind w:left="10400" w:hanging="1440"/>
      </w:pPr>
      <w:rPr>
        <w:rFonts w:hint="default"/>
      </w:rPr>
    </w:lvl>
    <w:lvl w:ilvl="8">
      <w:start w:val="1"/>
      <w:numFmt w:val="decimal"/>
      <w:isLgl w:val="false"/>
      <w:suff w:val="tab"/>
      <w:lvlText w:val="%1.%2.%3.%4.%5.%6.%7.%8.%9."/>
      <w:lvlJc w:val="left"/>
      <w:pPr>
        <w:ind w:left="12040" w:hanging="1800"/>
      </w:pPr>
      <w:rPr>
        <w:rFonts w:hint="default"/>
      </w:rPr>
    </w:lvl>
  </w:abstractNum>
  <w:abstractNum w:abstractNumId="17">
    <w:multiLevelType w:val="hybridMultilevel"/>
    <w:lvl w:ilvl="0">
      <w:start w:val="1"/>
      <w:numFmt w:val="decimal"/>
      <w:isLgl w:val="false"/>
      <w:suff w:val="tab"/>
      <w:lvlText w:val="2.%1."/>
      <w:lvlJc w:val="left"/>
      <w:pPr>
        <w:ind w:left="2203"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8">
    <w:multiLevelType w:val="hybridMultilevel"/>
    <w:lvl w:ilvl="0">
      <w:start w:val="1"/>
      <w:numFmt w:val="bullet"/>
      <w:isLgl w:val="false"/>
      <w:suff w:val="tab"/>
      <w:lvlText w:val="-"/>
      <w:lvlJc w:val="left"/>
      <w:pPr>
        <w:ind w:left="1353" w:hanging="360"/>
      </w:pPr>
      <w:rPr>
        <w:rFonts w:ascii="Cambria Math" w:hAnsi="Cambria Math" w:eastAsia="Cambria Math" w:cs="Cambria Math"/>
        <w:b w:val="0"/>
        <w:i w:val="0"/>
        <w:color w:val="000000"/>
        <w:spacing w:val="-20"/>
      </w:rPr>
    </w:lvl>
    <w:lvl w:ilvl="1">
      <w:start w:val="1"/>
      <w:numFmt w:val="bullet"/>
      <w:isLgl w:val="false"/>
      <w:suff w:val="tab"/>
      <w:lvlText w:val="o"/>
      <w:lvlJc w:val="left"/>
      <w:pPr>
        <w:ind w:left="2073" w:hanging="360"/>
      </w:pPr>
      <w:rPr>
        <w:rFonts w:hint="default" w:ascii="Courier New" w:hAnsi="Courier New" w:cs="Courier New"/>
      </w:rPr>
    </w:lvl>
    <w:lvl w:ilvl="2">
      <w:start w:val="1"/>
      <w:numFmt w:val="bullet"/>
      <w:isLgl w:val="false"/>
      <w:suff w:val="tab"/>
      <w:lvlText w:val=""/>
      <w:lvlJc w:val="left"/>
      <w:pPr>
        <w:ind w:left="2793" w:hanging="360"/>
      </w:pPr>
      <w:rPr>
        <w:rFonts w:hint="default" w:ascii="Wingdings" w:hAnsi="Wingdings"/>
      </w:rPr>
    </w:lvl>
    <w:lvl w:ilvl="3">
      <w:start w:val="1"/>
      <w:numFmt w:val="bullet"/>
      <w:isLgl w:val="false"/>
      <w:suff w:val="tab"/>
      <w:lvlText w:val=""/>
      <w:lvlJc w:val="left"/>
      <w:pPr>
        <w:ind w:left="3513" w:hanging="360"/>
      </w:pPr>
      <w:rPr>
        <w:rFonts w:hint="default" w:ascii="Symbol" w:hAnsi="Symbol"/>
      </w:rPr>
    </w:lvl>
    <w:lvl w:ilvl="4">
      <w:start w:val="1"/>
      <w:numFmt w:val="bullet"/>
      <w:isLgl w:val="false"/>
      <w:suff w:val="tab"/>
      <w:lvlText w:val="o"/>
      <w:lvlJc w:val="left"/>
      <w:pPr>
        <w:ind w:left="4233" w:hanging="360"/>
      </w:pPr>
      <w:rPr>
        <w:rFonts w:hint="default" w:ascii="Courier New" w:hAnsi="Courier New" w:cs="Courier New"/>
      </w:rPr>
    </w:lvl>
    <w:lvl w:ilvl="5">
      <w:start w:val="1"/>
      <w:numFmt w:val="bullet"/>
      <w:isLgl w:val="false"/>
      <w:suff w:val="tab"/>
      <w:lvlText w:val=""/>
      <w:lvlJc w:val="left"/>
      <w:pPr>
        <w:ind w:left="4953" w:hanging="360"/>
      </w:pPr>
      <w:rPr>
        <w:rFonts w:hint="default" w:ascii="Wingdings" w:hAnsi="Wingdings"/>
      </w:rPr>
    </w:lvl>
    <w:lvl w:ilvl="6">
      <w:start w:val="1"/>
      <w:numFmt w:val="bullet"/>
      <w:isLgl w:val="false"/>
      <w:suff w:val="tab"/>
      <w:lvlText w:val=""/>
      <w:lvlJc w:val="left"/>
      <w:pPr>
        <w:ind w:left="5673" w:hanging="360"/>
      </w:pPr>
      <w:rPr>
        <w:rFonts w:hint="default" w:ascii="Symbol" w:hAnsi="Symbol"/>
      </w:rPr>
    </w:lvl>
    <w:lvl w:ilvl="7">
      <w:start w:val="1"/>
      <w:numFmt w:val="bullet"/>
      <w:isLgl w:val="false"/>
      <w:suff w:val="tab"/>
      <w:lvlText w:val="o"/>
      <w:lvlJc w:val="left"/>
      <w:pPr>
        <w:ind w:left="6393" w:hanging="360"/>
      </w:pPr>
      <w:rPr>
        <w:rFonts w:hint="default" w:ascii="Courier New" w:hAnsi="Courier New" w:cs="Courier New"/>
      </w:rPr>
    </w:lvl>
    <w:lvl w:ilvl="8">
      <w:start w:val="1"/>
      <w:numFmt w:val="bullet"/>
      <w:isLgl w:val="false"/>
      <w:suff w:val="tab"/>
      <w:lvlText w:val=""/>
      <w:lvlJc w:val="left"/>
      <w:pPr>
        <w:ind w:left="7113"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3"/>
      <w:numFmt w:val="decimal"/>
      <w:isLgl w:val="false"/>
      <w:suff w:val="tab"/>
      <w:lvlText w:val="%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1">
    <w:multiLevelType w:val="hybridMultilevel"/>
    <w:lvl w:ilvl="0">
      <w:start w:val="4"/>
      <w:numFmt w:val="decimal"/>
      <w:isLgl w:val="false"/>
      <w:suff w:val="tab"/>
      <w:lvlText w:val="%1."/>
      <w:lvlJc w:val="left"/>
      <w:pPr>
        <w:ind w:left="480" w:hanging="480"/>
      </w:pPr>
      <w:rPr>
        <w:rFonts w:hint="default"/>
      </w:rPr>
    </w:lvl>
    <w:lvl w:ilvl="1">
      <w:start w:val="16"/>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22">
    <w:multiLevelType w:val="hybridMultilevel"/>
    <w:lvl w:ilvl="0">
      <w:start w:val="7"/>
      <w:numFmt w:val="decimal"/>
      <w:isLgl w:val="false"/>
      <w:suff w:val="tab"/>
      <w:lvlText w:val="%1."/>
      <w:lvlJc w:val="left"/>
      <w:pPr>
        <w:ind w:left="360" w:hanging="360"/>
      </w:pPr>
      <w:rPr>
        <w:rFonts w:hint="default"/>
      </w:rPr>
    </w:lvl>
    <w:lvl w:ilvl="1">
      <w:start w:val="1"/>
      <w:numFmt w:val="decimal"/>
      <w:isLgl w:val="false"/>
      <w:suff w:val="tab"/>
      <w:lvlText w:val="%1.%2."/>
      <w:lvlJc w:val="left"/>
      <w:pPr>
        <w:ind w:left="720" w:hanging="360"/>
      </w:pPr>
      <w:rPr>
        <w:rFonts w:hint="default"/>
      </w:rPr>
    </w:lvl>
    <w:lvl w:ilvl="2">
      <w:start w:val="1"/>
      <w:numFmt w:val="decimal"/>
      <w:isLgl w:val="false"/>
      <w:suff w:val="tab"/>
      <w:lvlText w:val="%1.%2.%3."/>
      <w:lvlJc w:val="left"/>
      <w:pPr>
        <w:ind w:left="1440" w:hanging="720"/>
      </w:pPr>
      <w:rPr>
        <w:rFonts w:hint="default"/>
      </w:rPr>
    </w:lvl>
    <w:lvl w:ilvl="3">
      <w:start w:val="1"/>
      <w:numFmt w:val="decimal"/>
      <w:isLgl w:val="false"/>
      <w:suff w:val="tab"/>
      <w:lvlText w:val="%1.%2.%3.%4."/>
      <w:lvlJc w:val="left"/>
      <w:pPr>
        <w:ind w:left="1800" w:hanging="720"/>
      </w:pPr>
      <w:rPr>
        <w:rFonts w:hint="default"/>
      </w:rPr>
    </w:lvl>
    <w:lvl w:ilvl="4">
      <w:start w:val="1"/>
      <w:numFmt w:val="decimal"/>
      <w:isLgl w:val="false"/>
      <w:suff w:val="tab"/>
      <w:lvlText w:val="%1.%2.%3.%4.%5."/>
      <w:lvlJc w:val="left"/>
      <w:pPr>
        <w:ind w:left="2520" w:hanging="1080"/>
      </w:pPr>
      <w:rPr>
        <w:rFonts w:hint="default"/>
      </w:rPr>
    </w:lvl>
    <w:lvl w:ilvl="5">
      <w:start w:val="1"/>
      <w:numFmt w:val="decimal"/>
      <w:isLgl w:val="false"/>
      <w:suff w:val="tab"/>
      <w:lvlText w:val="%1.%2.%3.%4.%5.%6."/>
      <w:lvlJc w:val="left"/>
      <w:pPr>
        <w:ind w:left="2880" w:hanging="1080"/>
      </w:pPr>
      <w:rPr>
        <w:rFonts w:hint="default"/>
      </w:rPr>
    </w:lvl>
    <w:lvl w:ilvl="6">
      <w:start w:val="1"/>
      <w:numFmt w:val="decimal"/>
      <w:isLgl w:val="false"/>
      <w:suff w:val="tab"/>
      <w:lvlText w:val="%1.%2.%3.%4.%5.%6.%7."/>
      <w:lvlJc w:val="left"/>
      <w:pPr>
        <w:ind w:left="3600" w:hanging="1440"/>
      </w:pPr>
      <w:rPr>
        <w:rFonts w:hint="default"/>
      </w:rPr>
    </w:lvl>
    <w:lvl w:ilvl="7">
      <w:start w:val="1"/>
      <w:numFmt w:val="decimal"/>
      <w:isLgl w:val="false"/>
      <w:suff w:val="tab"/>
      <w:lvlText w:val="%1.%2.%3.%4.%5.%6.%7.%8."/>
      <w:lvlJc w:val="left"/>
      <w:pPr>
        <w:ind w:left="3960" w:hanging="1440"/>
      </w:pPr>
      <w:rPr>
        <w:rFonts w:hint="default"/>
      </w:rPr>
    </w:lvl>
    <w:lvl w:ilvl="8">
      <w:start w:val="1"/>
      <w:numFmt w:val="decimal"/>
      <w:isLgl w:val="false"/>
      <w:suff w:val="tab"/>
      <w:lvlText w:val="%1.%2.%3.%4.%5.%6.%7.%8.%9."/>
      <w:lvlJc w:val="left"/>
      <w:pPr>
        <w:ind w:left="4680" w:hanging="1800"/>
      </w:pPr>
      <w:rPr>
        <w:rFonts w:hint="default"/>
      </w:rPr>
    </w:lvl>
  </w:abstractNum>
  <w:abstractNum w:abstractNumId="23">
    <w:multiLevelType w:val="hybridMultilevel"/>
    <w:lvl w:ilvl="0">
      <w:start w:val="1"/>
      <w:numFmt w:val="decimal"/>
      <w:isLgl w:val="false"/>
      <w:suff w:val="tab"/>
      <w:lvlText w:val="5.%1."/>
      <w:lvlJc w:val="left"/>
      <w:pPr>
        <w:ind w:left="36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5">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6">
    <w:multiLevelType w:val="hybridMultilevel"/>
    <w:lvl w:ilvl="0">
      <w:start w:val="1"/>
      <w:numFmt w:val="decimal"/>
      <w:isLgl w:val="false"/>
      <w:suff w:val="tab"/>
      <w:lvlText w:val="5.1.%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8">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29">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0">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1">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2">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3">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4">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5">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6">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7">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8">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9">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1">
    <w:multiLevelType w:val="hybridMultilevel"/>
    <w:lvl w:ilvl="0">
      <w:start w:val="1"/>
      <w:numFmt w:val="decimal"/>
      <w:isLgl w:val="false"/>
      <w:suff w:val="tab"/>
      <w:lvlText w:val="2.%1."/>
      <w:lvlJc w:val="left"/>
      <w:pPr>
        <w:ind w:left="2203"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2">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3">
    <w:multiLevelType w:val="hybridMultilevel"/>
    <w:lvl w:ilvl="0">
      <w:start w:val="3"/>
      <w:numFmt w:val="decimal"/>
      <w:isLgl w:val="false"/>
      <w:suff w:val="tab"/>
      <w:lvlText w:val="%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4">
    <w:multiLevelType w:val="hybridMultilevel"/>
    <w:lvl w:ilvl="0">
      <w:start w:val="1"/>
      <w:numFmt w:val="decimal"/>
      <w:isLgl w:val="false"/>
      <w:suff w:val="tab"/>
      <w:lvlText w:val="5.1.%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5">
    <w:multiLevelType w:val="hybridMultilevel"/>
    <w:lvl w:ilvl="0">
      <w:start w:val="1"/>
      <w:numFmt w:val="decimal"/>
      <w:isLgl w:val="false"/>
      <w:suff w:val="tab"/>
      <w:lvlText w:val="5.%1."/>
      <w:lvlJc w:val="left"/>
      <w:pPr>
        <w:ind w:left="36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6">
    <w:multiLevelType w:val="hybridMultilevel"/>
    <w:lvl w:ilvl="0">
      <w:start w:val="1"/>
      <w:numFmt w:val="decimal"/>
      <w:isLgl w:val="false"/>
      <w:suff w:val="tab"/>
      <w:lvlText w:val="5.1.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7">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8">
    <w:multiLevelType w:val="hybridMultilevel"/>
    <w:lvl w:ilvl="0">
      <w:start w:val="1"/>
      <w:numFmt w:val="decimal"/>
      <w:isLgl w:val="false"/>
      <w:suff w:val="tab"/>
      <w:lvlText w:val="5.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9">
    <w:multiLevelType w:val="hybridMultilevel"/>
    <w:lvl w:ilvl="0">
      <w:start w:val="1"/>
      <w:numFmt w:val="decimal"/>
      <w:isLgl w:val="false"/>
      <w:suff w:val="tab"/>
      <w:lvlText w:val="5.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50">
    <w:multiLevelType w:val="hybridMultilevel"/>
    <w:lvl w:ilvl="0">
      <w:start w:val="1"/>
      <w:numFmt w:val="decimal"/>
      <w:isLgl w:val="false"/>
      <w:suff w:val="tab"/>
      <w:lvlText w:val="6.%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51">
    <w:multiLevelType w:val="hybridMultilevel"/>
    <w:lvl w:ilvl="0">
      <w:start w:val="1"/>
      <w:numFmt w:val="decimal"/>
      <w:isLgl w:val="false"/>
      <w:suff w:val="tab"/>
      <w:lvlText w:val="6.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52">
    <w:multiLevelType w:val="hybridMultilevel"/>
    <w:lvl w:ilvl="0">
      <w:start w:val="4"/>
      <w:numFmt w:val="decimal"/>
      <w:isLgl w:val="false"/>
      <w:suff w:val="tab"/>
      <w:lvlText w:val="%1."/>
      <w:lvlJc w:val="left"/>
      <w:pPr>
        <w:ind w:left="480" w:hanging="480"/>
      </w:pPr>
      <w:rPr>
        <w:rFonts w:hint="default"/>
      </w:rPr>
    </w:lvl>
    <w:lvl w:ilvl="1">
      <w:start w:val="16"/>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53">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54">
    <w:multiLevelType w:val="hybridMultilevel"/>
    <w:lvl w:ilvl="0">
      <w:start w:val="1"/>
      <w:numFmt w:val="bullet"/>
      <w:isLgl w:val="false"/>
      <w:suff w:val="tab"/>
      <w:lvlText w:val="-"/>
      <w:lvlJc w:val="left"/>
      <w:pPr>
        <w:ind w:left="1353" w:hanging="360"/>
      </w:pPr>
      <w:rPr>
        <w:rFonts w:ascii="Cambria Math" w:hAnsi="Cambria Math" w:eastAsia="Cambria Math" w:cs="Cambria Math"/>
        <w:b w:val="0"/>
        <w:i w:val="0"/>
        <w:color w:val="000000"/>
        <w:spacing w:val="-20"/>
      </w:rPr>
    </w:lvl>
    <w:lvl w:ilvl="1">
      <w:start w:val="1"/>
      <w:numFmt w:val="bullet"/>
      <w:isLgl w:val="false"/>
      <w:suff w:val="tab"/>
      <w:lvlText w:val="o"/>
      <w:lvlJc w:val="left"/>
      <w:pPr>
        <w:ind w:left="2073" w:hanging="360"/>
      </w:pPr>
      <w:rPr>
        <w:rFonts w:hint="default" w:ascii="Courier New" w:hAnsi="Courier New" w:cs="Courier New"/>
      </w:rPr>
    </w:lvl>
    <w:lvl w:ilvl="2">
      <w:start w:val="1"/>
      <w:numFmt w:val="bullet"/>
      <w:isLgl w:val="false"/>
      <w:suff w:val="tab"/>
      <w:lvlText w:val=""/>
      <w:lvlJc w:val="left"/>
      <w:pPr>
        <w:ind w:left="2793" w:hanging="360"/>
      </w:pPr>
      <w:rPr>
        <w:rFonts w:hint="default" w:ascii="Wingdings" w:hAnsi="Wingdings"/>
      </w:rPr>
    </w:lvl>
    <w:lvl w:ilvl="3">
      <w:start w:val="1"/>
      <w:numFmt w:val="bullet"/>
      <w:isLgl w:val="false"/>
      <w:suff w:val="tab"/>
      <w:lvlText w:val=""/>
      <w:lvlJc w:val="left"/>
      <w:pPr>
        <w:ind w:left="3513" w:hanging="360"/>
      </w:pPr>
      <w:rPr>
        <w:rFonts w:hint="default" w:ascii="Symbol" w:hAnsi="Symbol"/>
      </w:rPr>
    </w:lvl>
    <w:lvl w:ilvl="4">
      <w:start w:val="1"/>
      <w:numFmt w:val="bullet"/>
      <w:isLgl w:val="false"/>
      <w:suff w:val="tab"/>
      <w:lvlText w:val="o"/>
      <w:lvlJc w:val="left"/>
      <w:pPr>
        <w:ind w:left="4233" w:hanging="360"/>
      </w:pPr>
      <w:rPr>
        <w:rFonts w:hint="default" w:ascii="Courier New" w:hAnsi="Courier New" w:cs="Courier New"/>
      </w:rPr>
    </w:lvl>
    <w:lvl w:ilvl="5">
      <w:start w:val="1"/>
      <w:numFmt w:val="bullet"/>
      <w:isLgl w:val="false"/>
      <w:suff w:val="tab"/>
      <w:lvlText w:val=""/>
      <w:lvlJc w:val="left"/>
      <w:pPr>
        <w:ind w:left="4953" w:hanging="360"/>
      </w:pPr>
      <w:rPr>
        <w:rFonts w:hint="default" w:ascii="Wingdings" w:hAnsi="Wingdings"/>
      </w:rPr>
    </w:lvl>
    <w:lvl w:ilvl="6">
      <w:start w:val="1"/>
      <w:numFmt w:val="bullet"/>
      <w:isLgl w:val="false"/>
      <w:suff w:val="tab"/>
      <w:lvlText w:val=""/>
      <w:lvlJc w:val="left"/>
      <w:pPr>
        <w:ind w:left="5673" w:hanging="360"/>
      </w:pPr>
      <w:rPr>
        <w:rFonts w:hint="default" w:ascii="Symbol" w:hAnsi="Symbol"/>
      </w:rPr>
    </w:lvl>
    <w:lvl w:ilvl="7">
      <w:start w:val="1"/>
      <w:numFmt w:val="bullet"/>
      <w:isLgl w:val="false"/>
      <w:suff w:val="tab"/>
      <w:lvlText w:val="o"/>
      <w:lvlJc w:val="left"/>
      <w:pPr>
        <w:ind w:left="6393" w:hanging="360"/>
      </w:pPr>
      <w:rPr>
        <w:rFonts w:hint="default" w:ascii="Courier New" w:hAnsi="Courier New" w:cs="Courier New"/>
      </w:rPr>
    </w:lvl>
    <w:lvl w:ilvl="8">
      <w:start w:val="1"/>
      <w:numFmt w:val="bullet"/>
      <w:isLgl w:val="false"/>
      <w:suff w:val="tab"/>
      <w:lvlText w:val=""/>
      <w:lvlJc w:val="left"/>
      <w:pPr>
        <w:ind w:left="7113" w:hanging="360"/>
      </w:pPr>
      <w:rPr>
        <w:rFonts w:hint="default" w:ascii="Wingdings" w:hAnsi="Wingdings"/>
      </w:rPr>
    </w:lvl>
  </w:abstractNum>
  <w:abstractNum w:abstractNumId="55">
    <w:multiLevelType w:val="hybridMultilevel"/>
    <w:lvl w:ilvl="0">
      <w:start w:val="4"/>
      <w:numFmt w:val="decimal"/>
      <w:isLgl w:val="false"/>
      <w:suff w:val="tab"/>
      <w:lvlText w:val="%1."/>
      <w:lvlJc w:val="left"/>
      <w:pPr>
        <w:ind w:left="660" w:hanging="660"/>
      </w:pPr>
      <w:rPr>
        <w:rFonts w:hint="default"/>
      </w:rPr>
    </w:lvl>
    <w:lvl w:ilvl="1">
      <w:start w:val="11"/>
      <w:numFmt w:val="decimal"/>
      <w:isLgl w:val="false"/>
      <w:suff w:val="tab"/>
      <w:lvlText w:val="%1.%2."/>
      <w:lvlJc w:val="left"/>
      <w:pPr>
        <w:ind w:left="1940" w:hanging="660"/>
      </w:pPr>
      <w:rPr>
        <w:rFonts w:hint="default"/>
      </w:rPr>
    </w:lvl>
    <w:lvl w:ilvl="2">
      <w:start w:val="1"/>
      <w:numFmt w:val="decimal"/>
      <w:isLgl w:val="false"/>
      <w:suff w:val="tab"/>
      <w:lvlText w:val="%1.%2.%3."/>
      <w:lvlJc w:val="left"/>
      <w:pPr>
        <w:ind w:left="3280" w:hanging="720"/>
      </w:pPr>
      <w:rPr>
        <w:rFonts w:hint="default"/>
      </w:rPr>
    </w:lvl>
    <w:lvl w:ilvl="3">
      <w:start w:val="1"/>
      <w:numFmt w:val="decimal"/>
      <w:isLgl w:val="false"/>
      <w:suff w:val="tab"/>
      <w:lvlText w:val="%1.%2.%3.%4."/>
      <w:lvlJc w:val="left"/>
      <w:pPr>
        <w:ind w:left="4560" w:hanging="720"/>
      </w:pPr>
      <w:rPr>
        <w:rFonts w:hint="default"/>
      </w:rPr>
    </w:lvl>
    <w:lvl w:ilvl="4">
      <w:start w:val="1"/>
      <w:numFmt w:val="decimal"/>
      <w:isLgl w:val="false"/>
      <w:suff w:val="tab"/>
      <w:lvlText w:val="%1.%2.%3.%4.%5."/>
      <w:lvlJc w:val="left"/>
      <w:pPr>
        <w:ind w:left="6200" w:hanging="1080"/>
      </w:pPr>
      <w:rPr>
        <w:rFonts w:hint="default"/>
      </w:rPr>
    </w:lvl>
    <w:lvl w:ilvl="5">
      <w:start w:val="1"/>
      <w:numFmt w:val="decimal"/>
      <w:isLgl w:val="false"/>
      <w:suff w:val="tab"/>
      <w:lvlText w:val="%1.%2.%3.%4.%5.%6."/>
      <w:lvlJc w:val="left"/>
      <w:pPr>
        <w:ind w:left="7480" w:hanging="1080"/>
      </w:pPr>
      <w:rPr>
        <w:rFonts w:hint="default"/>
      </w:rPr>
    </w:lvl>
    <w:lvl w:ilvl="6">
      <w:start w:val="1"/>
      <w:numFmt w:val="decimal"/>
      <w:isLgl w:val="false"/>
      <w:suff w:val="tab"/>
      <w:lvlText w:val="%1.%2.%3.%4.%5.%6.%7."/>
      <w:lvlJc w:val="left"/>
      <w:pPr>
        <w:ind w:left="9120" w:hanging="1440"/>
      </w:pPr>
      <w:rPr>
        <w:rFonts w:hint="default"/>
      </w:rPr>
    </w:lvl>
    <w:lvl w:ilvl="7">
      <w:start w:val="1"/>
      <w:numFmt w:val="decimal"/>
      <w:isLgl w:val="false"/>
      <w:suff w:val="tab"/>
      <w:lvlText w:val="%1.%2.%3.%4.%5.%6.%7.%8."/>
      <w:lvlJc w:val="left"/>
      <w:pPr>
        <w:ind w:left="10400" w:hanging="1440"/>
      </w:pPr>
      <w:rPr>
        <w:rFonts w:hint="default"/>
      </w:rPr>
    </w:lvl>
    <w:lvl w:ilvl="8">
      <w:start w:val="1"/>
      <w:numFmt w:val="decimal"/>
      <w:isLgl w:val="false"/>
      <w:suff w:val="tab"/>
      <w:lvlText w:val="%1.%2.%3.%4.%5.%6.%7.%8.%9."/>
      <w:lvlJc w:val="left"/>
      <w:pPr>
        <w:ind w:left="12040" w:hanging="1800"/>
      </w:pPr>
      <w:rPr>
        <w:rFonts w:hint="default"/>
      </w:rPr>
    </w:lvl>
  </w:abstractNum>
  <w:abstractNum w:abstractNumId="56">
    <w:multiLevelType w:val="hybridMultilevel"/>
    <w:lvl w:ilvl="0">
      <w:start w:val="7"/>
      <w:numFmt w:val="decimal"/>
      <w:isLgl w:val="false"/>
      <w:suff w:val="tab"/>
      <w:lvlText w:val="%1."/>
      <w:lvlJc w:val="left"/>
      <w:pPr>
        <w:ind w:left="360" w:hanging="360"/>
      </w:pPr>
      <w:rPr>
        <w:rFonts w:hint="default"/>
      </w:rPr>
    </w:lvl>
    <w:lvl w:ilvl="1">
      <w:start w:val="1"/>
      <w:numFmt w:val="decimal"/>
      <w:isLgl w:val="false"/>
      <w:suff w:val="tab"/>
      <w:lvlText w:val="%1.%2."/>
      <w:lvlJc w:val="left"/>
      <w:pPr>
        <w:ind w:left="720" w:hanging="360"/>
      </w:pPr>
      <w:rPr>
        <w:rFonts w:hint="default"/>
      </w:rPr>
    </w:lvl>
    <w:lvl w:ilvl="2">
      <w:start w:val="1"/>
      <w:numFmt w:val="decimal"/>
      <w:isLgl w:val="false"/>
      <w:suff w:val="tab"/>
      <w:lvlText w:val="%1.%2.%3."/>
      <w:lvlJc w:val="left"/>
      <w:pPr>
        <w:ind w:left="1440" w:hanging="720"/>
      </w:pPr>
      <w:rPr>
        <w:rFonts w:hint="default"/>
      </w:rPr>
    </w:lvl>
    <w:lvl w:ilvl="3">
      <w:start w:val="1"/>
      <w:numFmt w:val="decimal"/>
      <w:isLgl w:val="false"/>
      <w:suff w:val="tab"/>
      <w:lvlText w:val="%1.%2.%3.%4."/>
      <w:lvlJc w:val="left"/>
      <w:pPr>
        <w:ind w:left="1800" w:hanging="720"/>
      </w:pPr>
      <w:rPr>
        <w:rFonts w:hint="default"/>
      </w:rPr>
    </w:lvl>
    <w:lvl w:ilvl="4">
      <w:start w:val="1"/>
      <w:numFmt w:val="decimal"/>
      <w:isLgl w:val="false"/>
      <w:suff w:val="tab"/>
      <w:lvlText w:val="%1.%2.%3.%4.%5."/>
      <w:lvlJc w:val="left"/>
      <w:pPr>
        <w:ind w:left="2520" w:hanging="1080"/>
      </w:pPr>
      <w:rPr>
        <w:rFonts w:hint="default"/>
      </w:rPr>
    </w:lvl>
    <w:lvl w:ilvl="5">
      <w:start w:val="1"/>
      <w:numFmt w:val="decimal"/>
      <w:isLgl w:val="false"/>
      <w:suff w:val="tab"/>
      <w:lvlText w:val="%1.%2.%3.%4.%5.%6."/>
      <w:lvlJc w:val="left"/>
      <w:pPr>
        <w:ind w:left="2880" w:hanging="1080"/>
      </w:pPr>
      <w:rPr>
        <w:rFonts w:hint="default"/>
      </w:rPr>
    </w:lvl>
    <w:lvl w:ilvl="6">
      <w:start w:val="1"/>
      <w:numFmt w:val="decimal"/>
      <w:isLgl w:val="false"/>
      <w:suff w:val="tab"/>
      <w:lvlText w:val="%1.%2.%3.%4.%5.%6.%7."/>
      <w:lvlJc w:val="left"/>
      <w:pPr>
        <w:ind w:left="3600" w:hanging="1440"/>
      </w:pPr>
      <w:rPr>
        <w:rFonts w:hint="default"/>
      </w:rPr>
    </w:lvl>
    <w:lvl w:ilvl="7">
      <w:start w:val="1"/>
      <w:numFmt w:val="decimal"/>
      <w:isLgl w:val="false"/>
      <w:suff w:val="tab"/>
      <w:lvlText w:val="%1.%2.%3.%4.%5.%6.%7.%8."/>
      <w:lvlJc w:val="left"/>
      <w:pPr>
        <w:ind w:left="3960" w:hanging="1440"/>
      </w:pPr>
      <w:rPr>
        <w:rFonts w:hint="default"/>
      </w:rPr>
    </w:lvl>
    <w:lvl w:ilvl="8">
      <w:start w:val="1"/>
      <w:numFmt w:val="decimal"/>
      <w:isLgl w:val="false"/>
      <w:suff w:val="tab"/>
      <w:lvlText w:val="%1.%2.%3.%4.%5.%6.%7.%8.%9."/>
      <w:lvlJc w:val="left"/>
      <w:pPr>
        <w:ind w:left="4680" w:hanging="1800"/>
      </w:pPr>
      <w:rPr>
        <w:rFonts w:hint="default"/>
      </w:rPr>
    </w:lvl>
  </w:abstractNum>
  <w:abstractNum w:abstractNumId="57">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58">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59">
    <w:multiLevelType w:val="hybridMultilevel"/>
    <w:lvl w:ilvl="0">
      <w:start w:val="10"/>
      <w:numFmt w:val="decimal"/>
      <w:isLgl w:val="false"/>
      <w:suff w:val="tab"/>
      <w:lvlText w:val="%1."/>
      <w:lvlJc w:val="left"/>
      <w:pPr>
        <w:ind w:left="480" w:hanging="480"/>
      </w:pPr>
      <w:rPr>
        <w:rFonts w:hint="default"/>
      </w:rPr>
    </w:lvl>
    <w:lvl w:ilvl="1">
      <w:start w:val="1"/>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60">
    <w:multiLevelType w:val="hybridMultilevel"/>
    <w:lvl w:ilvl="0">
      <w:start w:val="1"/>
      <w:numFmt w:val="bullet"/>
      <w:isLgl w:val="false"/>
      <w:suff w:val="tab"/>
      <w:lvlText w:val="-"/>
      <w:lvlJc w:val="left"/>
      <w:pPr>
        <w:ind w:left="720" w:hanging="360"/>
      </w:pPr>
      <w:rPr>
        <w:rFonts w:hint="default" w:ascii="Vrinda" w:hAnsi="Vrinda"/>
        <w:color w:val="auto"/>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61">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896" w:hanging="660"/>
      </w:pPr>
      <w:rPr>
        <w:rFonts w:hint="default"/>
      </w:rPr>
    </w:lvl>
    <w:lvl w:ilvl="2">
      <w:start w:val="6"/>
      <w:numFmt w:val="decimal"/>
      <w:isLgl w:val="false"/>
      <w:suff w:val="tab"/>
      <w:lvlText w:val="%1.%2.%3"/>
      <w:lvlJc w:val="left"/>
      <w:pPr>
        <w:ind w:left="1192" w:hanging="720"/>
      </w:pPr>
      <w:rPr>
        <w:rFonts w:hint="default"/>
      </w:rPr>
    </w:lvl>
    <w:lvl w:ilvl="3">
      <w:start w:val="1"/>
      <w:numFmt w:val="decimal"/>
      <w:isLgl w:val="false"/>
      <w:suff w:val="tab"/>
      <w:lvlText w:val="%1.%2.%3.%4"/>
      <w:lvlJc w:val="left"/>
      <w:pPr>
        <w:ind w:left="1428" w:hanging="720"/>
      </w:pPr>
      <w:rPr>
        <w:rFonts w:hint="default"/>
      </w:rPr>
    </w:lvl>
    <w:lvl w:ilvl="4">
      <w:start w:val="1"/>
      <w:numFmt w:val="decimal"/>
      <w:isLgl w:val="false"/>
      <w:suff w:val="tab"/>
      <w:lvlText w:val="%1.%2.%3.%4.%5"/>
      <w:lvlJc w:val="left"/>
      <w:pPr>
        <w:ind w:left="2024" w:hanging="1080"/>
      </w:pPr>
      <w:rPr>
        <w:rFonts w:hint="default"/>
      </w:rPr>
    </w:lvl>
    <w:lvl w:ilvl="5">
      <w:start w:val="1"/>
      <w:numFmt w:val="decimal"/>
      <w:isLgl w:val="false"/>
      <w:suff w:val="tab"/>
      <w:lvlText w:val="%1.%2.%3.%4.%5.%6"/>
      <w:lvlJc w:val="left"/>
      <w:pPr>
        <w:ind w:left="2260" w:hanging="1080"/>
      </w:pPr>
      <w:rPr>
        <w:rFonts w:hint="default"/>
      </w:rPr>
    </w:lvl>
    <w:lvl w:ilvl="6">
      <w:start w:val="1"/>
      <w:numFmt w:val="decimal"/>
      <w:isLgl w:val="false"/>
      <w:suff w:val="tab"/>
      <w:lvlText w:val="%1.%2.%3.%4.%5.%6.%7"/>
      <w:lvlJc w:val="left"/>
      <w:pPr>
        <w:ind w:left="2856" w:hanging="1440"/>
      </w:pPr>
      <w:rPr>
        <w:rFonts w:hint="default"/>
      </w:rPr>
    </w:lvl>
    <w:lvl w:ilvl="7">
      <w:start w:val="1"/>
      <w:numFmt w:val="decimal"/>
      <w:isLgl w:val="false"/>
      <w:suff w:val="tab"/>
      <w:lvlText w:val="%1.%2.%3.%4.%5.%6.%7.%8"/>
      <w:lvlJc w:val="left"/>
      <w:pPr>
        <w:ind w:left="3092" w:hanging="1440"/>
      </w:pPr>
      <w:rPr>
        <w:rFonts w:hint="default"/>
      </w:rPr>
    </w:lvl>
    <w:lvl w:ilvl="8">
      <w:start w:val="1"/>
      <w:numFmt w:val="decimal"/>
      <w:isLgl w:val="false"/>
      <w:suff w:val="tab"/>
      <w:lvlText w:val="%1.%2.%3.%4.%5.%6.%7.%8.%9"/>
      <w:lvlJc w:val="left"/>
      <w:pPr>
        <w:ind w:left="3688" w:hanging="1800"/>
      </w:pPr>
      <w:rPr>
        <w:rFonts w:hint="default"/>
      </w:rPr>
    </w:lvl>
  </w:abstractNum>
  <w:abstractNum w:abstractNumId="62">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63">
    <w:multiLevelType w:val="hybridMultilevel"/>
    <w:lvl w:ilvl="0">
      <w:start w:val="1"/>
      <w:numFmt w:val="decimal"/>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num w:numId="1">
    <w:abstractNumId w:val="19"/>
  </w:num>
  <w:num w:numId="2">
    <w:abstractNumId w:val="17"/>
  </w:num>
  <w:num w:numId="3">
    <w:abstractNumId w:val="14"/>
  </w:num>
  <w:num w:numId="4">
    <w:abstractNumId w:val="20"/>
  </w:num>
  <w:num w:numId="5">
    <w:abstractNumId w:val="6"/>
  </w:num>
  <w:num w:numId="6">
    <w:abstractNumId w:val="23"/>
  </w:num>
  <w:num w:numId="7">
    <w:abstractNumId w:val="7"/>
  </w:num>
  <w:num w:numId="8">
    <w:abstractNumId w:val="11"/>
  </w:num>
  <w:num w:numId="9">
    <w:abstractNumId w:val="10"/>
  </w:num>
  <w:num w:numId="10">
    <w:abstractNumId w:val="3"/>
  </w:num>
  <w:num w:numId="11">
    <w:abstractNumId w:val="1"/>
  </w:num>
  <w:num w:numId="12">
    <w:abstractNumId w:val="13"/>
  </w:num>
  <w:num w:numId="13">
    <w:abstractNumId w:val="21"/>
  </w:num>
  <w:num w:numId="14">
    <w:abstractNumId w:val="5"/>
  </w:num>
  <w:num w:numId="15">
    <w:abstractNumId w:val="18"/>
  </w:num>
  <w:num w:numId="16">
    <w:abstractNumId w:val="16"/>
  </w:num>
  <w:num w:numId="17">
    <w:abstractNumId w:val="22"/>
  </w:num>
  <w:num w:numId="18">
    <w:abstractNumId w:val="0"/>
  </w:num>
  <w:num w:numId="19">
    <w:abstractNumId w:val="15"/>
  </w:num>
  <w:num w:numId="20">
    <w:abstractNumId w:val="4"/>
  </w:num>
  <w:num w:numId="21">
    <w:abstractNumId w:val="12"/>
  </w:num>
  <w:num w:numId="22">
    <w:abstractNumId w:val="8"/>
  </w:num>
  <w:num w:numId="23">
    <w:abstractNumId w:val="2"/>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5"/>
  </w:num>
  <w:num w:numId="37">
    <w:abstractNumId w:val="26"/>
  </w:num>
  <w:num w:numId="38">
    <w:abstractNumId w:val="27"/>
  </w:num>
  <w:num w:numId="39">
    <w:abstractNumId w:val="28"/>
  </w:num>
  <w:num w:numId="40">
    <w:abstractNumId w:val="29"/>
  </w:num>
  <w:num w:numId="41">
    <w:abstractNumId w:val="30"/>
  </w:num>
  <w:num w:numId="42">
    <w:abstractNumId w:val="31"/>
  </w:num>
  <w:num w:numId="43">
    <w:abstractNumId w:val="32"/>
  </w:num>
  <w:num w:numId="44">
    <w:abstractNumId w:val="33"/>
  </w:num>
  <w:num w:numId="45">
    <w:abstractNumId w:val="34"/>
  </w:num>
  <w:num w:numId="46">
    <w:abstractNumId w:val="35"/>
  </w:num>
  <w:num w:numId="47">
    <w:abstractNumId w:val="36"/>
  </w:num>
  <w:num w:numId="48">
    <w:abstractNumId w:val="37"/>
  </w:num>
  <w:num w:numId="49">
    <w:abstractNumId w:val="38"/>
  </w:num>
  <w:num w:numId="50">
    <w:abstractNumId w:val="39"/>
  </w:num>
  <w:num w:numId="51">
    <w:abstractNumId w:val="40"/>
  </w:num>
  <w:num w:numId="52">
    <w:abstractNumId w:val="41"/>
  </w:num>
  <w:num w:numId="53">
    <w:abstractNumId w:val="42"/>
  </w:num>
  <w:num w:numId="54">
    <w:abstractNumId w:val="43"/>
  </w:num>
  <w:num w:numId="55">
    <w:abstractNumId w:val="44"/>
  </w:num>
  <w:num w:numId="56">
    <w:abstractNumId w:val="45"/>
  </w:num>
  <w:num w:numId="57">
    <w:abstractNumId w:val="46"/>
  </w:num>
  <w:num w:numId="58">
    <w:abstractNumId w:val="47"/>
  </w:num>
  <w:num w:numId="59">
    <w:abstractNumId w:val="48"/>
  </w:num>
  <w:num w:numId="60">
    <w:abstractNumId w:val="49"/>
  </w:num>
  <w:num w:numId="61">
    <w:abstractNumId w:val="50"/>
  </w:num>
  <w:num w:numId="62">
    <w:abstractNumId w:val="51"/>
  </w:num>
  <w:num w:numId="63">
    <w:abstractNumId w:val="52"/>
  </w:num>
  <w:num w:numId="64">
    <w:abstractNumId w:val="53"/>
  </w:num>
  <w:num w:numId="65">
    <w:abstractNumId w:val="54"/>
  </w:num>
  <w:num w:numId="66">
    <w:abstractNumId w:val="55"/>
  </w:num>
  <w:num w:numId="67">
    <w:abstractNumId w:val="56"/>
  </w:num>
  <w:num w:numId="68">
    <w:abstractNumId w:val="57"/>
  </w:num>
  <w:num w:numId="69">
    <w:abstractNumId w:val="58"/>
  </w:num>
  <w:num w:numId="70">
    <w:abstractNumId w:val="59"/>
  </w:num>
  <w:num w:numId="71">
    <w:abstractNumId w:val="60"/>
  </w:num>
  <w:num w:numId="72">
    <w:abstractNumId w:val="61"/>
  </w:num>
  <w:num w:numId="73">
    <w:abstractNumId w:val="62"/>
  </w:num>
  <w:num w:numId="74">
    <w:abstractNumId w:val="63"/>
  </w:num>
  <w:num w:numId="75">
    <w:abstractNumId w:val="63"/>
  </w:num>
  <w:num w:numId="76">
    <w:abstractNumId w:val="63"/>
  </w:num>
  <w:num w:numId="77">
    <w:abstractNumId w:val="63"/>
  </w:num>
  <w:num w:numId="78">
    <w:abstractNumId w:val="63"/>
  </w:num>
  <w:num w:numId="79">
    <w:abstractNumId w:val="63"/>
  </w:num>
  <w:num w:numId="80">
    <w:abstractNumId w:val="63"/>
  </w:num>
  <w:num w:numId="81">
    <w:abstractNumId w:val="63"/>
  </w:num>
  <w:num w:numId="82">
    <w:abstractNumId w:val="63"/>
  </w:num>
  <w:num w:numId="83">
    <w:abstractNumId w:val="63"/>
  </w:num>
  <w:num w:numId="84">
    <w:abstractNumId w:val="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dit="readOnly"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50">
    <w:name w:val="Heading 1 Char"/>
    <w:basedOn w:val="1473"/>
    <w:link w:val="1464"/>
    <w:uiPriority w:val="9"/>
    <w:rPr>
      <w:rFonts w:ascii="Arial" w:hAnsi="Arial" w:eastAsia="Arial" w:cs="Arial"/>
      <w:sz w:val="40"/>
      <w:szCs w:val="40"/>
    </w:rPr>
  </w:style>
  <w:style w:type="character" w:styleId="1451">
    <w:name w:val="Heading 3 Char"/>
    <w:basedOn w:val="1473"/>
    <w:link w:val="1466"/>
    <w:uiPriority w:val="9"/>
    <w:rPr>
      <w:rFonts w:ascii="Arial" w:hAnsi="Arial" w:eastAsia="Arial" w:cs="Arial"/>
      <w:sz w:val="30"/>
      <w:szCs w:val="30"/>
    </w:rPr>
  </w:style>
  <w:style w:type="character" w:styleId="1452">
    <w:name w:val="Heading 4 Char"/>
    <w:basedOn w:val="1473"/>
    <w:link w:val="1467"/>
    <w:uiPriority w:val="9"/>
    <w:rPr>
      <w:rFonts w:ascii="Arial" w:hAnsi="Arial" w:eastAsia="Arial" w:cs="Arial"/>
      <w:b/>
      <w:bCs/>
      <w:sz w:val="26"/>
      <w:szCs w:val="26"/>
    </w:rPr>
  </w:style>
  <w:style w:type="character" w:styleId="1453">
    <w:name w:val="Heading 5 Char"/>
    <w:basedOn w:val="1473"/>
    <w:link w:val="1468"/>
    <w:uiPriority w:val="9"/>
    <w:rPr>
      <w:rFonts w:ascii="Arial" w:hAnsi="Arial" w:eastAsia="Arial" w:cs="Arial"/>
      <w:b/>
      <w:bCs/>
      <w:sz w:val="24"/>
      <w:szCs w:val="24"/>
    </w:rPr>
  </w:style>
  <w:style w:type="character" w:styleId="1454">
    <w:name w:val="Heading 6 Char"/>
    <w:basedOn w:val="1473"/>
    <w:link w:val="1469"/>
    <w:uiPriority w:val="9"/>
    <w:rPr>
      <w:rFonts w:ascii="Arial" w:hAnsi="Arial" w:eastAsia="Arial" w:cs="Arial"/>
      <w:b/>
      <w:bCs/>
      <w:sz w:val="22"/>
      <w:szCs w:val="22"/>
    </w:rPr>
  </w:style>
  <w:style w:type="character" w:styleId="1455">
    <w:name w:val="Heading 7 Char"/>
    <w:basedOn w:val="1473"/>
    <w:link w:val="1470"/>
    <w:uiPriority w:val="9"/>
    <w:rPr>
      <w:rFonts w:ascii="Arial" w:hAnsi="Arial" w:eastAsia="Arial" w:cs="Arial"/>
      <w:b/>
      <w:bCs/>
      <w:i/>
      <w:iCs/>
      <w:sz w:val="22"/>
      <w:szCs w:val="22"/>
    </w:rPr>
  </w:style>
  <w:style w:type="character" w:styleId="1456">
    <w:name w:val="Heading 8 Char"/>
    <w:basedOn w:val="1473"/>
    <w:link w:val="1471"/>
    <w:uiPriority w:val="9"/>
    <w:rPr>
      <w:rFonts w:ascii="Arial" w:hAnsi="Arial" w:eastAsia="Arial" w:cs="Arial"/>
      <w:i/>
      <w:iCs/>
      <w:sz w:val="22"/>
      <w:szCs w:val="22"/>
    </w:rPr>
  </w:style>
  <w:style w:type="character" w:styleId="1457">
    <w:name w:val="Heading 9 Char"/>
    <w:basedOn w:val="1473"/>
    <w:link w:val="1472"/>
    <w:uiPriority w:val="9"/>
    <w:rPr>
      <w:rFonts w:ascii="Arial" w:hAnsi="Arial" w:eastAsia="Arial" w:cs="Arial"/>
      <w:i/>
      <w:iCs/>
      <w:sz w:val="21"/>
      <w:szCs w:val="21"/>
    </w:rPr>
  </w:style>
  <w:style w:type="character" w:styleId="1458">
    <w:name w:val="Title Char"/>
    <w:basedOn w:val="1473"/>
    <w:link w:val="1486"/>
    <w:uiPriority w:val="10"/>
    <w:rPr>
      <w:sz w:val="48"/>
      <w:szCs w:val="48"/>
    </w:rPr>
  </w:style>
  <w:style w:type="character" w:styleId="1459">
    <w:name w:val="Subtitle Char"/>
    <w:basedOn w:val="1473"/>
    <w:link w:val="1488"/>
    <w:uiPriority w:val="11"/>
    <w:rPr>
      <w:sz w:val="24"/>
      <w:szCs w:val="24"/>
    </w:rPr>
  </w:style>
  <w:style w:type="character" w:styleId="1460">
    <w:name w:val="Quote Char"/>
    <w:link w:val="1490"/>
    <w:uiPriority w:val="29"/>
    <w:rPr>
      <w:i/>
    </w:rPr>
  </w:style>
  <w:style w:type="character" w:styleId="1461">
    <w:name w:val="Intense Quote Char"/>
    <w:link w:val="1492"/>
    <w:uiPriority w:val="30"/>
    <w:rPr>
      <w:i/>
    </w:rPr>
  </w:style>
  <w:style w:type="character" w:styleId="1462">
    <w:name w:val="Endnote Text Char"/>
    <w:link w:val="1624"/>
    <w:uiPriority w:val="99"/>
    <w:rPr>
      <w:sz w:val="20"/>
    </w:rPr>
  </w:style>
  <w:style w:type="paragraph" w:styleId="1463" w:default="1">
    <w:name w:val="Normal"/>
    <w:qFormat/>
    <w:rPr>
      <w:rFonts w:ascii="Times New Roman" w:hAnsi="Times New Roman" w:eastAsia="Times New Roman"/>
      <w:sz w:val="24"/>
      <w:szCs w:val="24"/>
    </w:rPr>
  </w:style>
  <w:style w:type="paragraph" w:styleId="1464">
    <w:name w:val="Heading 1"/>
    <w:basedOn w:val="1463"/>
    <w:next w:val="1463"/>
    <w:link w:val="1476"/>
    <w:uiPriority w:val="9"/>
    <w:qFormat/>
    <w:pPr>
      <w:keepLines/>
      <w:keepNext/>
      <w:spacing w:before="480" w:after="200"/>
      <w:outlineLvl w:val="0"/>
    </w:pPr>
    <w:rPr>
      <w:rFonts w:ascii="Arial" w:hAnsi="Arial" w:eastAsia="Arial" w:cs="Arial"/>
      <w:sz w:val="40"/>
      <w:szCs w:val="40"/>
    </w:rPr>
  </w:style>
  <w:style w:type="paragraph" w:styleId="1465">
    <w:name w:val="Heading 2"/>
    <w:basedOn w:val="1463"/>
    <w:next w:val="1463"/>
    <w:link w:val="1662"/>
    <w:uiPriority w:val="9"/>
    <w:unhideWhenUsed/>
    <w:qFormat/>
    <w:pPr>
      <w:keepLines/>
      <w:keepNext/>
      <w:spacing w:before="200"/>
      <w:outlineLvl w:val="1"/>
    </w:pPr>
    <w:rPr>
      <w:rFonts w:ascii="Cambria" w:hAnsi="Cambria"/>
      <w:b/>
      <w:bCs/>
      <w:color w:val="4f81bd"/>
      <w:sz w:val="26"/>
      <w:szCs w:val="26"/>
    </w:rPr>
  </w:style>
  <w:style w:type="paragraph" w:styleId="1466">
    <w:name w:val="Heading 3"/>
    <w:basedOn w:val="1463"/>
    <w:next w:val="1463"/>
    <w:link w:val="1478"/>
    <w:uiPriority w:val="9"/>
    <w:unhideWhenUsed/>
    <w:qFormat/>
    <w:pPr>
      <w:keepLines/>
      <w:keepNext/>
      <w:spacing w:before="320" w:after="200"/>
      <w:outlineLvl w:val="2"/>
    </w:pPr>
    <w:rPr>
      <w:rFonts w:ascii="Arial" w:hAnsi="Arial" w:eastAsia="Arial" w:cs="Arial"/>
      <w:sz w:val="30"/>
      <w:szCs w:val="30"/>
    </w:rPr>
  </w:style>
  <w:style w:type="paragraph" w:styleId="1467">
    <w:name w:val="Heading 4"/>
    <w:basedOn w:val="1463"/>
    <w:next w:val="1463"/>
    <w:link w:val="1479"/>
    <w:uiPriority w:val="9"/>
    <w:unhideWhenUsed/>
    <w:qFormat/>
    <w:pPr>
      <w:keepLines/>
      <w:keepNext/>
      <w:spacing w:before="320" w:after="200"/>
      <w:outlineLvl w:val="3"/>
    </w:pPr>
    <w:rPr>
      <w:rFonts w:ascii="Arial" w:hAnsi="Arial" w:eastAsia="Arial" w:cs="Arial"/>
      <w:b/>
      <w:bCs/>
      <w:sz w:val="26"/>
      <w:szCs w:val="26"/>
    </w:rPr>
  </w:style>
  <w:style w:type="paragraph" w:styleId="1468">
    <w:name w:val="Heading 5"/>
    <w:basedOn w:val="1463"/>
    <w:next w:val="1463"/>
    <w:link w:val="1480"/>
    <w:uiPriority w:val="9"/>
    <w:unhideWhenUsed/>
    <w:qFormat/>
    <w:pPr>
      <w:keepLines/>
      <w:keepNext/>
      <w:spacing w:before="320" w:after="200"/>
      <w:outlineLvl w:val="4"/>
    </w:pPr>
    <w:rPr>
      <w:rFonts w:ascii="Arial" w:hAnsi="Arial" w:eastAsia="Arial" w:cs="Arial"/>
      <w:b/>
      <w:bCs/>
    </w:rPr>
  </w:style>
  <w:style w:type="paragraph" w:styleId="1469">
    <w:name w:val="Heading 6"/>
    <w:basedOn w:val="1463"/>
    <w:next w:val="1463"/>
    <w:link w:val="1481"/>
    <w:uiPriority w:val="9"/>
    <w:unhideWhenUsed/>
    <w:qFormat/>
    <w:pPr>
      <w:keepLines/>
      <w:keepNext/>
      <w:spacing w:before="320" w:after="200"/>
      <w:outlineLvl w:val="5"/>
    </w:pPr>
    <w:rPr>
      <w:rFonts w:ascii="Arial" w:hAnsi="Arial" w:eastAsia="Arial" w:cs="Arial"/>
      <w:b/>
      <w:bCs/>
      <w:sz w:val="22"/>
      <w:szCs w:val="22"/>
    </w:rPr>
  </w:style>
  <w:style w:type="paragraph" w:styleId="1470">
    <w:name w:val="Heading 7"/>
    <w:basedOn w:val="1463"/>
    <w:next w:val="1463"/>
    <w:link w:val="1482"/>
    <w:uiPriority w:val="9"/>
    <w:unhideWhenUsed/>
    <w:qFormat/>
    <w:pPr>
      <w:keepLines/>
      <w:keepNext/>
      <w:spacing w:before="320" w:after="200"/>
      <w:outlineLvl w:val="6"/>
    </w:pPr>
    <w:rPr>
      <w:rFonts w:ascii="Arial" w:hAnsi="Arial" w:eastAsia="Arial" w:cs="Arial"/>
      <w:b/>
      <w:bCs/>
      <w:i/>
      <w:iCs/>
      <w:sz w:val="22"/>
      <w:szCs w:val="22"/>
    </w:rPr>
  </w:style>
  <w:style w:type="paragraph" w:styleId="1471">
    <w:name w:val="Heading 8"/>
    <w:basedOn w:val="1463"/>
    <w:next w:val="1463"/>
    <w:link w:val="1483"/>
    <w:uiPriority w:val="9"/>
    <w:unhideWhenUsed/>
    <w:qFormat/>
    <w:pPr>
      <w:keepLines/>
      <w:keepNext/>
      <w:spacing w:before="320" w:after="200"/>
      <w:outlineLvl w:val="7"/>
    </w:pPr>
    <w:rPr>
      <w:rFonts w:ascii="Arial" w:hAnsi="Arial" w:eastAsia="Arial" w:cs="Arial"/>
      <w:i/>
      <w:iCs/>
      <w:sz w:val="22"/>
      <w:szCs w:val="22"/>
    </w:rPr>
  </w:style>
  <w:style w:type="paragraph" w:styleId="1472">
    <w:name w:val="Heading 9"/>
    <w:basedOn w:val="1463"/>
    <w:next w:val="1463"/>
    <w:link w:val="1484"/>
    <w:uiPriority w:val="9"/>
    <w:unhideWhenUsed/>
    <w:qFormat/>
    <w:pPr>
      <w:keepLines/>
      <w:keepNext/>
      <w:spacing w:before="320" w:after="200"/>
      <w:outlineLvl w:val="8"/>
    </w:pPr>
    <w:rPr>
      <w:rFonts w:ascii="Arial" w:hAnsi="Arial" w:eastAsia="Arial" w:cs="Arial"/>
      <w:i/>
      <w:iCs/>
      <w:sz w:val="21"/>
      <w:szCs w:val="21"/>
    </w:rPr>
  </w:style>
  <w:style w:type="character" w:styleId="1473" w:default="1">
    <w:name w:val="Default Paragraph Font"/>
    <w:uiPriority w:val="1"/>
    <w:semiHidden/>
    <w:unhideWhenUsed/>
  </w:style>
  <w:style w:type="table" w:styleId="1474" w:default="1">
    <w:name w:val="Normal Table"/>
    <w:uiPriority w:val="99"/>
    <w:semiHidden/>
    <w:unhideWhenUsed/>
    <w:tblPr>
      <w:tblInd w:w="0" w:type="dxa"/>
      <w:tblCellMar>
        <w:left w:w="108" w:type="dxa"/>
        <w:top w:w="0" w:type="dxa"/>
        <w:right w:w="108" w:type="dxa"/>
        <w:bottom w:w="0" w:type="dxa"/>
      </w:tblCellMar>
    </w:tblPr>
  </w:style>
  <w:style w:type="numbering" w:styleId="1475" w:default="1">
    <w:name w:val="No List"/>
    <w:uiPriority w:val="99"/>
    <w:semiHidden/>
    <w:unhideWhenUsed/>
  </w:style>
  <w:style w:type="character" w:styleId="1476" w:customStyle="1">
    <w:name w:val="Заголовок 1 Знак"/>
    <w:basedOn w:val="1473"/>
    <w:link w:val="1464"/>
    <w:uiPriority w:val="9"/>
    <w:rPr>
      <w:rFonts w:ascii="Arial" w:hAnsi="Arial" w:eastAsia="Arial" w:cs="Arial"/>
      <w:sz w:val="40"/>
      <w:szCs w:val="40"/>
    </w:rPr>
  </w:style>
  <w:style w:type="character" w:styleId="1477" w:customStyle="1">
    <w:name w:val="Heading 2 Char"/>
    <w:basedOn w:val="1473"/>
    <w:uiPriority w:val="9"/>
    <w:rPr>
      <w:rFonts w:ascii="Arial" w:hAnsi="Arial" w:eastAsia="Arial" w:cs="Arial"/>
      <w:sz w:val="34"/>
    </w:rPr>
  </w:style>
  <w:style w:type="character" w:styleId="1478" w:customStyle="1">
    <w:name w:val="Заголовок 3 Знак"/>
    <w:basedOn w:val="1473"/>
    <w:link w:val="1466"/>
    <w:uiPriority w:val="9"/>
    <w:rPr>
      <w:rFonts w:ascii="Arial" w:hAnsi="Arial" w:eastAsia="Arial" w:cs="Arial"/>
      <w:sz w:val="30"/>
      <w:szCs w:val="30"/>
    </w:rPr>
  </w:style>
  <w:style w:type="character" w:styleId="1479" w:customStyle="1">
    <w:name w:val="Заголовок 4 Знак"/>
    <w:basedOn w:val="1473"/>
    <w:link w:val="1467"/>
    <w:uiPriority w:val="9"/>
    <w:rPr>
      <w:rFonts w:ascii="Arial" w:hAnsi="Arial" w:eastAsia="Arial" w:cs="Arial"/>
      <w:b/>
      <w:bCs/>
      <w:sz w:val="26"/>
      <w:szCs w:val="26"/>
    </w:rPr>
  </w:style>
  <w:style w:type="character" w:styleId="1480" w:customStyle="1">
    <w:name w:val="Заголовок 5 Знак"/>
    <w:basedOn w:val="1473"/>
    <w:link w:val="1468"/>
    <w:uiPriority w:val="9"/>
    <w:rPr>
      <w:rFonts w:ascii="Arial" w:hAnsi="Arial" w:eastAsia="Arial" w:cs="Arial"/>
      <w:b/>
      <w:bCs/>
      <w:sz w:val="24"/>
      <w:szCs w:val="24"/>
    </w:rPr>
  </w:style>
  <w:style w:type="character" w:styleId="1481" w:customStyle="1">
    <w:name w:val="Заголовок 6 Знак"/>
    <w:basedOn w:val="1473"/>
    <w:link w:val="1469"/>
    <w:uiPriority w:val="9"/>
    <w:rPr>
      <w:rFonts w:ascii="Arial" w:hAnsi="Arial" w:eastAsia="Arial" w:cs="Arial"/>
      <w:b/>
      <w:bCs/>
      <w:sz w:val="22"/>
      <w:szCs w:val="22"/>
    </w:rPr>
  </w:style>
  <w:style w:type="character" w:styleId="1482" w:customStyle="1">
    <w:name w:val="Заголовок 7 Знак"/>
    <w:basedOn w:val="1473"/>
    <w:link w:val="1470"/>
    <w:uiPriority w:val="9"/>
    <w:rPr>
      <w:rFonts w:ascii="Arial" w:hAnsi="Arial" w:eastAsia="Arial" w:cs="Arial"/>
      <w:b/>
      <w:bCs/>
      <w:i/>
      <w:iCs/>
      <w:sz w:val="22"/>
      <w:szCs w:val="22"/>
    </w:rPr>
  </w:style>
  <w:style w:type="character" w:styleId="1483" w:customStyle="1">
    <w:name w:val="Заголовок 8 Знак"/>
    <w:basedOn w:val="1473"/>
    <w:link w:val="1471"/>
    <w:uiPriority w:val="9"/>
    <w:rPr>
      <w:rFonts w:ascii="Arial" w:hAnsi="Arial" w:eastAsia="Arial" w:cs="Arial"/>
      <w:i/>
      <w:iCs/>
      <w:sz w:val="22"/>
      <w:szCs w:val="22"/>
    </w:rPr>
  </w:style>
  <w:style w:type="character" w:styleId="1484" w:customStyle="1">
    <w:name w:val="Заголовок 9 Знак"/>
    <w:basedOn w:val="1473"/>
    <w:link w:val="1472"/>
    <w:uiPriority w:val="9"/>
    <w:rPr>
      <w:rFonts w:ascii="Arial" w:hAnsi="Arial" w:eastAsia="Arial" w:cs="Arial"/>
      <w:i/>
      <w:iCs/>
      <w:sz w:val="21"/>
      <w:szCs w:val="21"/>
    </w:rPr>
  </w:style>
  <w:style w:type="paragraph" w:styleId="1485">
    <w:name w:val="No Spacing"/>
    <w:uiPriority w:val="1"/>
    <w:qFormat/>
  </w:style>
  <w:style w:type="paragraph" w:styleId="1486">
    <w:name w:val="Title"/>
    <w:basedOn w:val="1463"/>
    <w:next w:val="1463"/>
    <w:link w:val="1487"/>
    <w:uiPriority w:val="10"/>
    <w:qFormat/>
    <w:pPr>
      <w:contextualSpacing/>
      <w:spacing w:before="300" w:after="200"/>
    </w:pPr>
    <w:rPr>
      <w:sz w:val="48"/>
      <w:szCs w:val="48"/>
    </w:rPr>
  </w:style>
  <w:style w:type="character" w:styleId="1487" w:customStyle="1">
    <w:name w:val="Заголовок Знак"/>
    <w:basedOn w:val="1473"/>
    <w:link w:val="1486"/>
    <w:uiPriority w:val="10"/>
    <w:rPr>
      <w:sz w:val="48"/>
      <w:szCs w:val="48"/>
    </w:rPr>
  </w:style>
  <w:style w:type="paragraph" w:styleId="1488">
    <w:name w:val="Subtitle"/>
    <w:basedOn w:val="1463"/>
    <w:next w:val="1463"/>
    <w:link w:val="1489"/>
    <w:uiPriority w:val="11"/>
    <w:qFormat/>
    <w:pPr>
      <w:spacing w:before="200" w:after="200"/>
    </w:pPr>
  </w:style>
  <w:style w:type="character" w:styleId="1489" w:customStyle="1">
    <w:name w:val="Подзаголовок Знак"/>
    <w:basedOn w:val="1473"/>
    <w:link w:val="1488"/>
    <w:uiPriority w:val="11"/>
    <w:rPr>
      <w:sz w:val="24"/>
      <w:szCs w:val="24"/>
    </w:rPr>
  </w:style>
  <w:style w:type="paragraph" w:styleId="1490">
    <w:name w:val="Quote"/>
    <w:basedOn w:val="1463"/>
    <w:next w:val="1463"/>
    <w:link w:val="1491"/>
    <w:uiPriority w:val="29"/>
    <w:qFormat/>
    <w:pPr>
      <w:ind w:left="720" w:right="720"/>
    </w:pPr>
    <w:rPr>
      <w:i/>
    </w:rPr>
  </w:style>
  <w:style w:type="character" w:styleId="1491" w:customStyle="1">
    <w:name w:val="Цитата 2 Знак"/>
    <w:link w:val="1490"/>
    <w:uiPriority w:val="29"/>
    <w:rPr>
      <w:i/>
    </w:rPr>
  </w:style>
  <w:style w:type="paragraph" w:styleId="1492">
    <w:name w:val="Intense Quote"/>
    <w:basedOn w:val="1463"/>
    <w:next w:val="1463"/>
    <w:link w:val="1493"/>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493" w:customStyle="1">
    <w:name w:val="Выделенная цитата Знак"/>
    <w:link w:val="1492"/>
    <w:uiPriority w:val="30"/>
    <w:rPr>
      <w:i/>
    </w:rPr>
  </w:style>
  <w:style w:type="character" w:styleId="1494" w:customStyle="1">
    <w:name w:val="Header Char"/>
    <w:basedOn w:val="1473"/>
    <w:uiPriority w:val="99"/>
  </w:style>
  <w:style w:type="character" w:styleId="1495" w:customStyle="1">
    <w:name w:val="Footer Char"/>
    <w:basedOn w:val="1473"/>
    <w:uiPriority w:val="99"/>
  </w:style>
  <w:style w:type="paragraph" w:styleId="1496">
    <w:name w:val="Caption"/>
    <w:basedOn w:val="1463"/>
    <w:next w:val="1463"/>
    <w:uiPriority w:val="35"/>
    <w:semiHidden/>
    <w:unhideWhenUsed/>
    <w:qFormat/>
    <w:pPr>
      <w:spacing w:line="276" w:lineRule="auto"/>
    </w:pPr>
    <w:rPr>
      <w:b/>
      <w:bCs/>
      <w:color w:val="5b9bd5" w:themeColor="accent1"/>
      <w:sz w:val="18"/>
      <w:szCs w:val="18"/>
    </w:rPr>
  </w:style>
  <w:style w:type="character" w:styleId="1497" w:customStyle="1">
    <w:name w:val="Caption Char"/>
    <w:uiPriority w:val="99"/>
  </w:style>
  <w:style w:type="table" w:styleId="1498" w:customStyle="1">
    <w:name w:val="Table Grid Light"/>
    <w:basedOn w:val="1474"/>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499">
    <w:name w:val="Plain Table 1"/>
    <w:basedOn w:val="1474"/>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00">
    <w:name w:val="Plain Table 2"/>
    <w:basedOn w:val="1474"/>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01">
    <w:name w:val="Plain Table 3"/>
    <w:basedOn w:val="1474"/>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02">
    <w:name w:val="Plain Table 4"/>
    <w:basedOn w:val="1474"/>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03">
    <w:name w:val="Plain Table 5"/>
    <w:basedOn w:val="1474"/>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1504">
    <w:name w:val="Grid Table 1 Light"/>
    <w:basedOn w:val="1474"/>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1505" w:customStyle="1">
    <w:name w:val="Grid Table 1 Light - Accent 1"/>
    <w:basedOn w:val="1474"/>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1506" w:customStyle="1">
    <w:name w:val="Grid Table 1 Light - Accent 2"/>
    <w:basedOn w:val="1474"/>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1507" w:customStyle="1">
    <w:name w:val="Grid Table 1 Light - Accent 3"/>
    <w:basedOn w:val="1474"/>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1508" w:customStyle="1">
    <w:name w:val="Grid Table 1 Light - Accent 4"/>
    <w:basedOn w:val="147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1509" w:customStyle="1">
    <w:name w:val="Grid Table 1 Light - Accent 5"/>
    <w:basedOn w:val="1474"/>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1510" w:customStyle="1">
    <w:name w:val="Grid Table 1 Light - Accent 6"/>
    <w:basedOn w:val="1474"/>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1511">
    <w:name w:val="Grid Table 2"/>
    <w:basedOn w:val="1474"/>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1512" w:customStyle="1">
    <w:name w:val="Grid Table 2 - Accent 1"/>
    <w:basedOn w:val="1474"/>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1513" w:customStyle="1">
    <w:name w:val="Grid Table 2 - Accent 2"/>
    <w:basedOn w:val="1474"/>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1514" w:customStyle="1">
    <w:name w:val="Grid Table 2 - Accent 3"/>
    <w:basedOn w:val="1474"/>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1515" w:customStyle="1">
    <w:name w:val="Grid Table 2 - Accent 4"/>
    <w:basedOn w:val="147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1516" w:customStyle="1">
    <w:name w:val="Grid Table 2 - Accent 5"/>
    <w:basedOn w:val="1474"/>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1517" w:customStyle="1">
    <w:name w:val="Grid Table 2 - Accent 6"/>
    <w:basedOn w:val="1474"/>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1518">
    <w:name w:val="Grid Table 3"/>
    <w:basedOn w:val="1474"/>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19" w:customStyle="1">
    <w:name w:val="Grid Table 3 - Accent 1"/>
    <w:basedOn w:val="1474"/>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20" w:customStyle="1">
    <w:name w:val="Grid Table 3 - Accent 2"/>
    <w:basedOn w:val="1474"/>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21" w:customStyle="1">
    <w:name w:val="Grid Table 3 - Accent 3"/>
    <w:basedOn w:val="1474"/>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22" w:customStyle="1">
    <w:name w:val="Grid Table 3 - Accent 4"/>
    <w:basedOn w:val="147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23" w:customStyle="1">
    <w:name w:val="Grid Table 3 - Accent 5"/>
    <w:basedOn w:val="1474"/>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24" w:customStyle="1">
    <w:name w:val="Grid Table 3 - Accent 6"/>
    <w:basedOn w:val="1474"/>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25">
    <w:name w:val="Grid Table 4"/>
    <w:basedOn w:val="147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526" w:customStyle="1">
    <w:name w:val="Grid Table 4 - Accent 1"/>
    <w:basedOn w:val="1474"/>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1527" w:customStyle="1">
    <w:name w:val="Grid Table 4 - Accent 2"/>
    <w:basedOn w:val="1474"/>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1528" w:customStyle="1">
    <w:name w:val="Grid Table 4 - Accent 3"/>
    <w:basedOn w:val="1474"/>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1529" w:customStyle="1">
    <w:name w:val="Grid Table 4 - Accent 4"/>
    <w:basedOn w:val="1474"/>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1530" w:customStyle="1">
    <w:name w:val="Grid Table 4 - Accent 5"/>
    <w:basedOn w:val="1474"/>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1531" w:customStyle="1">
    <w:name w:val="Grid Table 4 - Accent 6"/>
    <w:basedOn w:val="1474"/>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1532">
    <w:name w:val="Grid Table 5 Dark"/>
    <w:basedOn w:val="147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1533" w:customStyle="1">
    <w:name w:val="Grid Table 5 Dark- Accent 1"/>
    <w:basedOn w:val="147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1534" w:customStyle="1">
    <w:name w:val="Grid Table 5 Dark - Accent 2"/>
    <w:basedOn w:val="147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1535" w:customStyle="1">
    <w:name w:val="Grid Table 5 Dark - Accent 3"/>
    <w:basedOn w:val="147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1536" w:customStyle="1">
    <w:name w:val="Grid Table 5 Dark- Accent 4"/>
    <w:basedOn w:val="147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1537" w:customStyle="1">
    <w:name w:val="Grid Table 5 Dark - Accent 5"/>
    <w:basedOn w:val="147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1538" w:customStyle="1">
    <w:name w:val="Grid Table 5 Dark - Accent 6"/>
    <w:basedOn w:val="147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1539">
    <w:name w:val="Grid Table 6 Colorful"/>
    <w:basedOn w:val="1474"/>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1540" w:customStyle="1">
    <w:name w:val="Grid Table 6 Colorful - Accent 1"/>
    <w:basedOn w:val="1474"/>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1541" w:customStyle="1">
    <w:name w:val="Grid Table 6 Colorful - Accent 2"/>
    <w:basedOn w:val="1474"/>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1542" w:customStyle="1">
    <w:name w:val="Grid Table 6 Colorful - Accent 3"/>
    <w:basedOn w:val="1474"/>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1543" w:customStyle="1">
    <w:name w:val="Grid Table 6 Colorful - Accent 4"/>
    <w:basedOn w:val="147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1544" w:customStyle="1">
    <w:name w:val="Grid Table 6 Colorful - Accent 5"/>
    <w:basedOn w:val="1474"/>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545" w:customStyle="1">
    <w:name w:val="Grid Table 6 Colorful - Accent 6"/>
    <w:basedOn w:val="1474"/>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546">
    <w:name w:val="Grid Table 7 Colorful"/>
    <w:basedOn w:val="1474"/>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547" w:customStyle="1">
    <w:name w:val="Grid Table 7 Colorful - Accent 1"/>
    <w:basedOn w:val="1474"/>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1548" w:customStyle="1">
    <w:name w:val="Grid Table 7 Colorful - Accent 2"/>
    <w:basedOn w:val="1474"/>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549" w:customStyle="1">
    <w:name w:val="Grid Table 7 Colorful - Accent 3"/>
    <w:basedOn w:val="1474"/>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1550" w:customStyle="1">
    <w:name w:val="Grid Table 7 Colorful - Accent 4"/>
    <w:basedOn w:val="1474"/>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551" w:customStyle="1">
    <w:name w:val="Grid Table 7 Colorful - Accent 5"/>
    <w:basedOn w:val="1474"/>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1552" w:customStyle="1">
    <w:name w:val="Grid Table 7 Colorful - Accent 6"/>
    <w:basedOn w:val="1474"/>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1553">
    <w:name w:val="List Table 1 Light"/>
    <w:basedOn w:val="1474"/>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554" w:customStyle="1">
    <w:name w:val="List Table 1 Light - Accent 1"/>
    <w:basedOn w:val="1474"/>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1555" w:customStyle="1">
    <w:name w:val="List Table 1 Light - Accent 2"/>
    <w:basedOn w:val="1474"/>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1556" w:customStyle="1">
    <w:name w:val="List Table 1 Light - Accent 3"/>
    <w:basedOn w:val="1474"/>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1557" w:customStyle="1">
    <w:name w:val="List Table 1 Light - Accent 4"/>
    <w:basedOn w:val="1474"/>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1558" w:customStyle="1">
    <w:name w:val="List Table 1 Light - Accent 5"/>
    <w:basedOn w:val="1474"/>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1559" w:customStyle="1">
    <w:name w:val="List Table 1 Light - Accent 6"/>
    <w:basedOn w:val="1474"/>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1560">
    <w:name w:val="List Table 2"/>
    <w:basedOn w:val="1474"/>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561" w:customStyle="1">
    <w:name w:val="List Table 2 - Accent 1"/>
    <w:basedOn w:val="1474"/>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1562" w:customStyle="1">
    <w:name w:val="List Table 2 - Accent 2"/>
    <w:basedOn w:val="1474"/>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1563" w:customStyle="1">
    <w:name w:val="List Table 2 - Accent 3"/>
    <w:basedOn w:val="1474"/>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1564" w:customStyle="1">
    <w:name w:val="List Table 2 - Accent 4"/>
    <w:basedOn w:val="1474"/>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1565" w:customStyle="1">
    <w:name w:val="List Table 2 - Accent 5"/>
    <w:basedOn w:val="1474"/>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566" w:customStyle="1">
    <w:name w:val="List Table 2 - Accent 6"/>
    <w:basedOn w:val="1474"/>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567">
    <w:name w:val="List Table 3"/>
    <w:basedOn w:val="147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568" w:customStyle="1">
    <w:name w:val="List Table 3 - Accent 1"/>
    <w:basedOn w:val="1474"/>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569" w:customStyle="1">
    <w:name w:val="List Table 3 - Accent 2"/>
    <w:basedOn w:val="1474"/>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570" w:customStyle="1">
    <w:name w:val="List Table 3 - Accent 3"/>
    <w:basedOn w:val="1474"/>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571" w:customStyle="1">
    <w:name w:val="List Table 3 - Accent 4"/>
    <w:basedOn w:val="147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572" w:customStyle="1">
    <w:name w:val="List Table 3 - Accent 5"/>
    <w:basedOn w:val="1474"/>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573" w:customStyle="1">
    <w:name w:val="List Table 3 - Accent 6"/>
    <w:basedOn w:val="1474"/>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574">
    <w:name w:val="List Table 4"/>
    <w:basedOn w:val="147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575" w:customStyle="1">
    <w:name w:val="List Table 4 - Accent 1"/>
    <w:basedOn w:val="1474"/>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576" w:customStyle="1">
    <w:name w:val="List Table 4 - Accent 2"/>
    <w:basedOn w:val="1474"/>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577" w:customStyle="1">
    <w:name w:val="List Table 4 - Accent 3"/>
    <w:basedOn w:val="1474"/>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578" w:customStyle="1">
    <w:name w:val="List Table 4 - Accent 4"/>
    <w:basedOn w:val="1474"/>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579" w:customStyle="1">
    <w:name w:val="List Table 4 - Accent 5"/>
    <w:basedOn w:val="1474"/>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580" w:customStyle="1">
    <w:name w:val="List Table 4 - Accent 6"/>
    <w:basedOn w:val="1474"/>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581">
    <w:name w:val="List Table 5 Dark"/>
    <w:basedOn w:val="1474"/>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582" w:customStyle="1">
    <w:name w:val="List Table 5 Dark - Accent 1"/>
    <w:basedOn w:val="1474"/>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583" w:customStyle="1">
    <w:name w:val="List Table 5 Dark - Accent 2"/>
    <w:basedOn w:val="1474"/>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584" w:customStyle="1">
    <w:name w:val="List Table 5 Dark - Accent 3"/>
    <w:basedOn w:val="1474"/>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585" w:customStyle="1">
    <w:name w:val="List Table 5 Dark - Accent 4"/>
    <w:basedOn w:val="1474"/>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586" w:customStyle="1">
    <w:name w:val="List Table 5 Dark - Accent 5"/>
    <w:basedOn w:val="1474"/>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587" w:customStyle="1">
    <w:name w:val="List Table 5 Dark - Accent 6"/>
    <w:basedOn w:val="1474"/>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588">
    <w:name w:val="List Table 6 Colorful"/>
    <w:basedOn w:val="1474"/>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589" w:customStyle="1">
    <w:name w:val="List Table 6 Colorful - Accent 1"/>
    <w:basedOn w:val="1474"/>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590" w:customStyle="1">
    <w:name w:val="List Table 6 Colorful - Accent 2"/>
    <w:basedOn w:val="1474"/>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591" w:customStyle="1">
    <w:name w:val="List Table 6 Colorful - Accent 3"/>
    <w:basedOn w:val="1474"/>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592" w:customStyle="1">
    <w:name w:val="List Table 6 Colorful - Accent 4"/>
    <w:basedOn w:val="1474"/>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593" w:customStyle="1">
    <w:name w:val="List Table 6 Colorful - Accent 5"/>
    <w:basedOn w:val="1474"/>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594" w:customStyle="1">
    <w:name w:val="List Table 6 Colorful - Accent 6"/>
    <w:basedOn w:val="1474"/>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595">
    <w:name w:val="List Table 7 Colorful"/>
    <w:basedOn w:val="1474"/>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596" w:customStyle="1">
    <w:name w:val="List Table 7 Colorful - Accent 1"/>
    <w:basedOn w:val="1474"/>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597" w:customStyle="1">
    <w:name w:val="List Table 7 Colorful - Accent 2"/>
    <w:basedOn w:val="1474"/>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598" w:customStyle="1">
    <w:name w:val="List Table 7 Colorful - Accent 3"/>
    <w:basedOn w:val="1474"/>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599" w:customStyle="1">
    <w:name w:val="List Table 7 Colorful - Accent 4"/>
    <w:basedOn w:val="1474"/>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600" w:customStyle="1">
    <w:name w:val="List Table 7 Colorful - Accent 5"/>
    <w:basedOn w:val="1474"/>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601" w:customStyle="1">
    <w:name w:val="List Table 7 Colorful - Accent 6"/>
    <w:basedOn w:val="1474"/>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1602" w:customStyle="1">
    <w:name w:val="Lined - Accent"/>
    <w:basedOn w:val="1474"/>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603" w:customStyle="1">
    <w:name w:val="Lined - Accent 1"/>
    <w:basedOn w:val="1474"/>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604" w:customStyle="1">
    <w:name w:val="Lined - Accent 2"/>
    <w:basedOn w:val="1474"/>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605" w:customStyle="1">
    <w:name w:val="Lined - Accent 3"/>
    <w:basedOn w:val="1474"/>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606" w:customStyle="1">
    <w:name w:val="Lined - Accent 4"/>
    <w:basedOn w:val="1474"/>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607" w:customStyle="1">
    <w:name w:val="Lined - Accent 5"/>
    <w:basedOn w:val="1474"/>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608" w:customStyle="1">
    <w:name w:val="Lined - Accent 6"/>
    <w:basedOn w:val="1474"/>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609" w:customStyle="1">
    <w:name w:val="Bordered &amp; Lined - Accent"/>
    <w:basedOn w:val="1474"/>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610" w:customStyle="1">
    <w:name w:val="Bordered &amp; Lined - Accent 1"/>
    <w:basedOn w:val="1474"/>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611" w:customStyle="1">
    <w:name w:val="Bordered &amp; Lined - Accent 2"/>
    <w:basedOn w:val="1474"/>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612" w:customStyle="1">
    <w:name w:val="Bordered &amp; Lined - Accent 3"/>
    <w:basedOn w:val="1474"/>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613" w:customStyle="1">
    <w:name w:val="Bordered &amp; Lined - Accent 4"/>
    <w:basedOn w:val="1474"/>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614" w:customStyle="1">
    <w:name w:val="Bordered &amp; Lined - Accent 5"/>
    <w:basedOn w:val="1474"/>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615" w:customStyle="1">
    <w:name w:val="Bordered &amp; Lined - Accent 6"/>
    <w:basedOn w:val="1474"/>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616" w:customStyle="1">
    <w:name w:val="Bordered"/>
    <w:basedOn w:val="1474"/>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617" w:customStyle="1">
    <w:name w:val="Bordered - Accent 1"/>
    <w:basedOn w:val="1474"/>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618" w:customStyle="1">
    <w:name w:val="Bordered - Accent 2"/>
    <w:basedOn w:val="1474"/>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619" w:customStyle="1">
    <w:name w:val="Bordered - Accent 3"/>
    <w:basedOn w:val="1474"/>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620" w:customStyle="1">
    <w:name w:val="Bordered - Accent 4"/>
    <w:basedOn w:val="147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621" w:customStyle="1">
    <w:name w:val="Bordered - Accent 5"/>
    <w:basedOn w:val="1474"/>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622" w:customStyle="1">
    <w:name w:val="Bordered - Accent 6"/>
    <w:basedOn w:val="1474"/>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1623" w:customStyle="1">
    <w:name w:val="Footnote Text Char"/>
    <w:uiPriority w:val="99"/>
    <w:rPr>
      <w:sz w:val="18"/>
    </w:rPr>
  </w:style>
  <w:style w:type="paragraph" w:styleId="1624">
    <w:name w:val="endnote text"/>
    <w:basedOn w:val="1463"/>
    <w:link w:val="1625"/>
    <w:uiPriority w:val="99"/>
    <w:semiHidden/>
    <w:unhideWhenUsed/>
    <w:rPr>
      <w:sz w:val="20"/>
    </w:rPr>
  </w:style>
  <w:style w:type="character" w:styleId="1625" w:customStyle="1">
    <w:name w:val="Текст концевой сноски Знак"/>
    <w:link w:val="1624"/>
    <w:uiPriority w:val="99"/>
    <w:rPr>
      <w:sz w:val="20"/>
    </w:rPr>
  </w:style>
  <w:style w:type="character" w:styleId="1626">
    <w:name w:val="endnote reference"/>
    <w:basedOn w:val="1473"/>
    <w:uiPriority w:val="99"/>
    <w:semiHidden/>
    <w:unhideWhenUsed/>
    <w:rPr>
      <w:vertAlign w:val="superscript"/>
    </w:rPr>
  </w:style>
  <w:style w:type="paragraph" w:styleId="1627">
    <w:name w:val="toc 1"/>
    <w:basedOn w:val="1463"/>
    <w:next w:val="1463"/>
    <w:uiPriority w:val="39"/>
    <w:unhideWhenUsed/>
    <w:pPr>
      <w:spacing w:after="57"/>
    </w:pPr>
  </w:style>
  <w:style w:type="paragraph" w:styleId="1628">
    <w:name w:val="toc 2"/>
    <w:basedOn w:val="1463"/>
    <w:next w:val="1463"/>
    <w:uiPriority w:val="39"/>
    <w:unhideWhenUsed/>
    <w:pPr>
      <w:ind w:left="283"/>
      <w:spacing w:after="57"/>
    </w:pPr>
  </w:style>
  <w:style w:type="paragraph" w:styleId="1629">
    <w:name w:val="toc 3"/>
    <w:basedOn w:val="1463"/>
    <w:next w:val="1463"/>
    <w:uiPriority w:val="39"/>
    <w:unhideWhenUsed/>
    <w:pPr>
      <w:ind w:left="567"/>
      <w:spacing w:after="57"/>
    </w:pPr>
  </w:style>
  <w:style w:type="paragraph" w:styleId="1630">
    <w:name w:val="toc 4"/>
    <w:basedOn w:val="1463"/>
    <w:next w:val="1463"/>
    <w:uiPriority w:val="39"/>
    <w:unhideWhenUsed/>
    <w:pPr>
      <w:ind w:left="850"/>
      <w:spacing w:after="57"/>
    </w:pPr>
  </w:style>
  <w:style w:type="paragraph" w:styleId="1631">
    <w:name w:val="toc 5"/>
    <w:basedOn w:val="1463"/>
    <w:next w:val="1463"/>
    <w:uiPriority w:val="39"/>
    <w:unhideWhenUsed/>
    <w:pPr>
      <w:ind w:left="1134"/>
      <w:spacing w:after="57"/>
    </w:pPr>
  </w:style>
  <w:style w:type="paragraph" w:styleId="1632">
    <w:name w:val="toc 6"/>
    <w:basedOn w:val="1463"/>
    <w:next w:val="1463"/>
    <w:uiPriority w:val="39"/>
    <w:unhideWhenUsed/>
    <w:pPr>
      <w:ind w:left="1417"/>
      <w:spacing w:after="57"/>
    </w:pPr>
  </w:style>
  <w:style w:type="paragraph" w:styleId="1633">
    <w:name w:val="toc 7"/>
    <w:basedOn w:val="1463"/>
    <w:next w:val="1463"/>
    <w:uiPriority w:val="39"/>
    <w:unhideWhenUsed/>
    <w:pPr>
      <w:ind w:left="1701"/>
      <w:spacing w:after="57"/>
    </w:pPr>
  </w:style>
  <w:style w:type="paragraph" w:styleId="1634">
    <w:name w:val="toc 8"/>
    <w:basedOn w:val="1463"/>
    <w:next w:val="1463"/>
    <w:uiPriority w:val="39"/>
    <w:unhideWhenUsed/>
    <w:pPr>
      <w:ind w:left="1984"/>
      <w:spacing w:after="57"/>
    </w:pPr>
  </w:style>
  <w:style w:type="paragraph" w:styleId="1635">
    <w:name w:val="toc 9"/>
    <w:basedOn w:val="1463"/>
    <w:next w:val="1463"/>
    <w:uiPriority w:val="39"/>
    <w:unhideWhenUsed/>
    <w:pPr>
      <w:ind w:left="2268"/>
      <w:spacing w:after="57"/>
    </w:pPr>
  </w:style>
  <w:style w:type="paragraph" w:styleId="1636">
    <w:name w:val="TOC Heading"/>
    <w:uiPriority w:val="39"/>
    <w:unhideWhenUsed/>
  </w:style>
  <w:style w:type="paragraph" w:styleId="1637">
    <w:name w:val="table of figures"/>
    <w:basedOn w:val="1463"/>
    <w:next w:val="1463"/>
    <w:uiPriority w:val="99"/>
    <w:unhideWhenUsed/>
  </w:style>
  <w:style w:type="paragraph" w:styleId="1638">
    <w:name w:val="Body Text Indent 2"/>
    <w:basedOn w:val="1463"/>
    <w:link w:val="1639"/>
    <w:pPr>
      <w:ind w:firstLine="720"/>
      <w:jc w:val="both"/>
    </w:pPr>
  </w:style>
  <w:style w:type="character" w:styleId="1639" w:customStyle="1">
    <w:name w:val="Основной текст с отступом 2 Знак"/>
    <w:link w:val="1638"/>
    <w:rPr>
      <w:rFonts w:ascii="Times New Roman" w:hAnsi="Times New Roman" w:eastAsia="Times New Roman" w:cs="Times New Roman"/>
      <w:sz w:val="24"/>
      <w:szCs w:val="24"/>
      <w:lang w:eastAsia="ru-RU"/>
    </w:rPr>
  </w:style>
  <w:style w:type="paragraph" w:styleId="1640">
    <w:name w:val="List Paragraph"/>
    <w:basedOn w:val="1463"/>
    <w:link w:val="1673"/>
    <w:uiPriority w:val="34"/>
    <w:qFormat/>
    <w:pPr>
      <w:contextualSpacing/>
      <w:ind w:left="720"/>
    </w:pPr>
  </w:style>
  <w:style w:type="character" w:styleId="1641">
    <w:name w:val="annotation reference"/>
    <w:unhideWhenUsed/>
    <w:rPr>
      <w:sz w:val="16"/>
      <w:szCs w:val="16"/>
    </w:rPr>
  </w:style>
  <w:style w:type="paragraph" w:styleId="1642">
    <w:name w:val="annotation text"/>
    <w:basedOn w:val="1463"/>
    <w:link w:val="1643"/>
    <w:unhideWhenUsed/>
    <w:rPr>
      <w:sz w:val="20"/>
      <w:szCs w:val="20"/>
    </w:rPr>
  </w:style>
  <w:style w:type="character" w:styleId="1643" w:customStyle="1">
    <w:name w:val="Текст примечания Знак"/>
    <w:link w:val="1642"/>
    <w:rPr>
      <w:rFonts w:ascii="Times New Roman" w:hAnsi="Times New Roman" w:eastAsia="Times New Roman" w:cs="Times New Roman"/>
      <w:sz w:val="20"/>
      <w:szCs w:val="20"/>
      <w:lang w:eastAsia="ru-RU"/>
    </w:rPr>
  </w:style>
  <w:style w:type="paragraph" w:styleId="1644">
    <w:name w:val="annotation subject"/>
    <w:basedOn w:val="1642"/>
    <w:next w:val="1642"/>
    <w:link w:val="1645"/>
    <w:uiPriority w:val="99"/>
    <w:semiHidden/>
    <w:unhideWhenUsed/>
    <w:rPr>
      <w:b/>
      <w:bCs/>
    </w:rPr>
  </w:style>
  <w:style w:type="character" w:styleId="1645" w:customStyle="1">
    <w:name w:val="Тема примечания Знак"/>
    <w:link w:val="1644"/>
    <w:uiPriority w:val="99"/>
    <w:semiHidden/>
    <w:rPr>
      <w:rFonts w:ascii="Times New Roman" w:hAnsi="Times New Roman" w:eastAsia="Times New Roman" w:cs="Times New Roman"/>
      <w:b/>
      <w:bCs/>
      <w:sz w:val="20"/>
      <w:szCs w:val="20"/>
      <w:lang w:eastAsia="ru-RU"/>
    </w:rPr>
  </w:style>
  <w:style w:type="paragraph" w:styleId="1646">
    <w:name w:val="Balloon Text"/>
    <w:basedOn w:val="1463"/>
    <w:link w:val="1647"/>
    <w:uiPriority w:val="99"/>
    <w:semiHidden/>
    <w:unhideWhenUsed/>
    <w:rPr>
      <w:rFonts w:ascii="Tahoma" w:hAnsi="Tahoma" w:cs="Tahoma"/>
      <w:sz w:val="16"/>
      <w:szCs w:val="16"/>
    </w:rPr>
  </w:style>
  <w:style w:type="character" w:styleId="1647" w:customStyle="1">
    <w:name w:val="Текст выноски Знак"/>
    <w:link w:val="1646"/>
    <w:uiPriority w:val="99"/>
    <w:semiHidden/>
    <w:rPr>
      <w:rFonts w:ascii="Tahoma" w:hAnsi="Tahoma" w:eastAsia="Times New Roman" w:cs="Tahoma"/>
      <w:sz w:val="16"/>
      <w:szCs w:val="16"/>
      <w:lang w:eastAsia="ru-RU"/>
    </w:rPr>
  </w:style>
  <w:style w:type="paragraph" w:styleId="1648">
    <w:name w:val="footnote text"/>
    <w:basedOn w:val="1463"/>
    <w:link w:val="1649"/>
    <w:unhideWhenUsed/>
    <w:qFormat/>
    <w:rPr>
      <w:sz w:val="20"/>
      <w:szCs w:val="20"/>
    </w:rPr>
  </w:style>
  <w:style w:type="character" w:styleId="1649" w:customStyle="1">
    <w:name w:val="Текст сноски Знак"/>
    <w:link w:val="1648"/>
    <w:qFormat/>
    <w:rPr>
      <w:rFonts w:ascii="Times New Roman" w:hAnsi="Times New Roman" w:eastAsia="Times New Roman" w:cs="Times New Roman"/>
      <w:sz w:val="20"/>
      <w:szCs w:val="20"/>
      <w:lang w:eastAsia="ru-RU"/>
    </w:rPr>
  </w:style>
  <w:style w:type="character" w:styleId="1650">
    <w:name w:val="footnote reference"/>
    <w:unhideWhenUsed/>
    <w:qFormat/>
    <w:rPr>
      <w:vertAlign w:val="superscript"/>
    </w:rPr>
  </w:style>
  <w:style w:type="character" w:styleId="1651">
    <w:name w:val="Strong"/>
    <w:qFormat/>
    <w:rPr>
      <w:b/>
      <w:bCs/>
    </w:rPr>
  </w:style>
  <w:style w:type="paragraph" w:styleId="1652" w:customStyle="1">
    <w:name w:val="Default"/>
    <w:rPr>
      <w:rFonts w:ascii="Arial" w:hAnsi="Arial" w:eastAsia="Times New Roman" w:cs="Arial"/>
      <w:color w:val="000000"/>
      <w:sz w:val="24"/>
      <w:szCs w:val="24"/>
    </w:rPr>
  </w:style>
  <w:style w:type="paragraph" w:styleId="1653">
    <w:name w:val="Body Text 2"/>
    <w:basedOn w:val="1463"/>
    <w:link w:val="1654"/>
    <w:uiPriority w:val="99"/>
    <w:unhideWhenUsed/>
    <w:pPr>
      <w:spacing w:after="120" w:line="480" w:lineRule="auto"/>
    </w:pPr>
  </w:style>
  <w:style w:type="character" w:styleId="1654" w:customStyle="1">
    <w:name w:val="Основной текст 2 Знак"/>
    <w:link w:val="1653"/>
    <w:uiPriority w:val="99"/>
    <w:rPr>
      <w:rFonts w:ascii="Times New Roman" w:hAnsi="Times New Roman" w:eastAsia="Times New Roman" w:cs="Times New Roman"/>
      <w:sz w:val="24"/>
      <w:szCs w:val="24"/>
      <w:lang w:eastAsia="ru-RU"/>
    </w:rPr>
  </w:style>
  <w:style w:type="paragraph" w:styleId="1655">
    <w:name w:val="Body Text Indent"/>
    <w:basedOn w:val="1463"/>
    <w:link w:val="1656"/>
    <w:uiPriority w:val="99"/>
    <w:unhideWhenUsed/>
    <w:pPr>
      <w:ind w:left="283"/>
      <w:spacing w:after="120"/>
    </w:pPr>
  </w:style>
  <w:style w:type="character" w:styleId="1656" w:customStyle="1">
    <w:name w:val="Основной текст с отступом Знак"/>
    <w:link w:val="1655"/>
    <w:uiPriority w:val="99"/>
    <w:rPr>
      <w:rFonts w:ascii="Times New Roman" w:hAnsi="Times New Roman" w:eastAsia="Times New Roman" w:cs="Times New Roman"/>
      <w:sz w:val="24"/>
      <w:szCs w:val="24"/>
      <w:lang w:eastAsia="ru-RU"/>
    </w:rPr>
  </w:style>
  <w:style w:type="character" w:styleId="1657">
    <w:name w:val="Hyperlink"/>
    <w:rPr>
      <w:color w:val="0000ff"/>
      <w:u w:val="single"/>
    </w:rPr>
  </w:style>
  <w:style w:type="paragraph" w:styleId="1658" w:customStyle="1">
    <w:name w:val="Noeeu1"/>
    <w:basedOn w:val="1463"/>
    <w:pPr>
      <w:ind w:firstLine="709"/>
      <w:jc w:val="both"/>
    </w:pPr>
    <w:rPr>
      <w:rFonts w:ascii="Peterburg" w:hAnsi="Peterburg"/>
    </w:rPr>
  </w:style>
  <w:style w:type="paragraph" w:styleId="1659" w:customStyle="1">
    <w:name w:val="Iau?iue4"/>
    <w:pPr>
      <w:ind w:firstLine="284"/>
      <w:jc w:val="both"/>
    </w:pPr>
    <w:rPr>
      <w:rFonts w:ascii="Times New Roman" w:hAnsi="Times New Roman" w:eastAsia="Times New Roman"/>
      <w:sz w:val="24"/>
      <w:szCs w:val="24"/>
    </w:rPr>
  </w:style>
  <w:style w:type="paragraph" w:styleId="1660">
    <w:name w:val="Body Text"/>
    <w:basedOn w:val="1463"/>
    <w:link w:val="1661"/>
    <w:unhideWhenUsed/>
    <w:pPr>
      <w:spacing w:after="120"/>
    </w:pPr>
  </w:style>
  <w:style w:type="character" w:styleId="1661" w:customStyle="1">
    <w:name w:val="Основной текст Знак"/>
    <w:link w:val="1660"/>
    <w:uiPriority w:val="99"/>
    <w:semiHidden/>
    <w:rPr>
      <w:rFonts w:ascii="Times New Roman" w:hAnsi="Times New Roman" w:eastAsia="Times New Roman" w:cs="Times New Roman"/>
      <w:sz w:val="24"/>
      <w:szCs w:val="24"/>
      <w:lang w:eastAsia="ru-RU"/>
    </w:rPr>
  </w:style>
  <w:style w:type="character" w:styleId="1662" w:customStyle="1">
    <w:name w:val="Заголовок 2 Знак"/>
    <w:link w:val="1465"/>
    <w:uiPriority w:val="9"/>
    <w:rPr>
      <w:rFonts w:ascii="Cambria" w:hAnsi="Cambria" w:eastAsia="Times New Roman" w:cs="Times New Roman"/>
      <w:b/>
      <w:bCs/>
      <w:color w:val="4f81bd"/>
      <w:sz w:val="26"/>
      <w:szCs w:val="26"/>
      <w:lang w:eastAsia="ru-RU"/>
    </w:rPr>
  </w:style>
  <w:style w:type="paragraph" w:styleId="1663" w:customStyle="1">
    <w:name w:val="Название"/>
    <w:basedOn w:val="1463"/>
    <w:link w:val="1664"/>
    <w:qFormat/>
    <w:pPr>
      <w:jc w:val="center"/>
      <w:tabs>
        <w:tab w:val="left" w:pos="709" w:leader="none"/>
      </w:tabs>
      <w:outlineLvl w:val="0"/>
    </w:pPr>
    <w:rPr>
      <w:rFonts w:cs="Arial"/>
      <w:b/>
      <w:bCs/>
    </w:rPr>
  </w:style>
  <w:style w:type="character" w:styleId="1664" w:customStyle="1">
    <w:name w:val="Название Знак"/>
    <w:link w:val="1663"/>
    <w:rPr>
      <w:rFonts w:ascii="Times New Roman" w:hAnsi="Times New Roman" w:eastAsia="Times New Roman" w:cs="Arial"/>
      <w:b/>
      <w:bCs/>
      <w:sz w:val="24"/>
      <w:szCs w:val="24"/>
      <w:lang w:eastAsia="ru-RU"/>
    </w:rPr>
  </w:style>
  <w:style w:type="paragraph" w:styleId="1665" w:customStyle="1">
    <w:name w:val="ConsPlusNormal"/>
    <w:rPr>
      <w:rFonts w:ascii="Times New Roman" w:hAnsi="Times New Roman"/>
      <w:sz w:val="24"/>
      <w:szCs w:val="24"/>
      <w:lang w:eastAsia="en-US"/>
    </w:rPr>
  </w:style>
  <w:style w:type="paragraph" w:styleId="1666">
    <w:name w:val="Body Text Indent 3"/>
    <w:basedOn w:val="1463"/>
    <w:link w:val="1667"/>
    <w:uiPriority w:val="99"/>
    <w:semiHidden/>
    <w:unhideWhenUsed/>
    <w:pPr>
      <w:ind w:left="283"/>
      <w:spacing w:after="120" w:line="276" w:lineRule="auto"/>
    </w:pPr>
    <w:rPr>
      <w:rFonts w:ascii="Calibri" w:hAnsi="Calibri" w:eastAsia="Calibri"/>
      <w:sz w:val="16"/>
      <w:szCs w:val="16"/>
      <w:lang w:eastAsia="en-US"/>
    </w:rPr>
  </w:style>
  <w:style w:type="character" w:styleId="1667" w:customStyle="1">
    <w:name w:val="Основной текст с отступом 3 Знак"/>
    <w:link w:val="1666"/>
    <w:uiPriority w:val="99"/>
    <w:semiHidden/>
    <w:rPr>
      <w:rFonts w:ascii="Calibri" w:hAnsi="Calibri" w:eastAsia="Calibri" w:cs="Times New Roman"/>
      <w:sz w:val="16"/>
      <w:szCs w:val="16"/>
    </w:rPr>
  </w:style>
  <w:style w:type="paragraph" w:styleId="1668">
    <w:name w:val="Revision"/>
    <w:hidden/>
    <w:uiPriority w:val="99"/>
    <w:semiHidden/>
    <w:rPr>
      <w:rFonts w:ascii="Times New Roman" w:hAnsi="Times New Roman" w:eastAsia="Times New Roman"/>
      <w:sz w:val="24"/>
      <w:szCs w:val="24"/>
    </w:rPr>
  </w:style>
  <w:style w:type="paragraph" w:styleId="1669">
    <w:name w:val="Header"/>
    <w:basedOn w:val="1463"/>
    <w:link w:val="1670"/>
    <w:uiPriority w:val="99"/>
    <w:unhideWhenUsed/>
    <w:pPr>
      <w:tabs>
        <w:tab w:val="center" w:pos="4677" w:leader="none"/>
        <w:tab w:val="right" w:pos="9355" w:leader="none"/>
      </w:tabs>
    </w:pPr>
  </w:style>
  <w:style w:type="character" w:styleId="1670" w:customStyle="1">
    <w:name w:val="Верхний колонтитул Знак"/>
    <w:link w:val="1669"/>
    <w:uiPriority w:val="99"/>
    <w:rPr>
      <w:rFonts w:ascii="Times New Roman" w:hAnsi="Times New Roman" w:eastAsia="Times New Roman"/>
      <w:sz w:val="24"/>
      <w:szCs w:val="24"/>
    </w:rPr>
  </w:style>
  <w:style w:type="paragraph" w:styleId="1671">
    <w:name w:val="Footer"/>
    <w:basedOn w:val="1463"/>
    <w:link w:val="1672"/>
    <w:uiPriority w:val="99"/>
    <w:unhideWhenUsed/>
    <w:pPr>
      <w:tabs>
        <w:tab w:val="center" w:pos="4677" w:leader="none"/>
        <w:tab w:val="right" w:pos="9355" w:leader="none"/>
      </w:tabs>
    </w:pPr>
  </w:style>
  <w:style w:type="character" w:styleId="1672" w:customStyle="1">
    <w:name w:val="Нижний колонтитул Знак"/>
    <w:link w:val="1671"/>
    <w:uiPriority w:val="99"/>
    <w:rPr>
      <w:rFonts w:ascii="Times New Roman" w:hAnsi="Times New Roman" w:eastAsia="Times New Roman"/>
      <w:sz w:val="24"/>
      <w:szCs w:val="24"/>
    </w:rPr>
  </w:style>
  <w:style w:type="character" w:styleId="1673" w:customStyle="1">
    <w:name w:val="Абзац списка Знак"/>
    <w:link w:val="1640"/>
    <w:uiPriority w:val="34"/>
    <w:rPr>
      <w:rFonts w:ascii="Times New Roman" w:hAnsi="Times New Roman" w:eastAsia="Times New Roman"/>
      <w:sz w:val="24"/>
      <w:szCs w:val="24"/>
    </w:rPr>
  </w:style>
  <w:style w:type="table" w:styleId="1674">
    <w:name w:val="Table Grid"/>
    <w:basedOn w:val="1474"/>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675">
    <w:name w:val="Plain Text"/>
    <w:basedOn w:val="1463"/>
    <w:link w:val="1676"/>
    <w:rPr>
      <w:rFonts w:ascii="Courier New" w:hAnsi="Courier New" w:cs="Courier New"/>
      <w:sz w:val="20"/>
      <w:szCs w:val="20"/>
    </w:rPr>
  </w:style>
  <w:style w:type="character" w:styleId="1676" w:customStyle="1">
    <w:name w:val="Текст Знак"/>
    <w:link w:val="1675"/>
    <w:rPr>
      <w:rFonts w:ascii="Courier New" w:hAnsi="Courier New" w:eastAsia="Times New Roman" w:cs="Courier New"/>
    </w:rPr>
  </w:style>
  <w:style w:type="character" w:styleId="1677" w:customStyle="1">
    <w:name w:val="gwt-inlinelabel"/>
  </w:style>
  <w:style w:type="paragraph" w:styleId="1678" w:customStyle="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Текст сноски Знак1;Зна;fn;З;FT"/>
    <w:unhideWhenUsed/>
    <w:qFormat/>
    <w:pPr>
      <w:spacing w:after="200" w:line="276" w:lineRule="auto"/>
      <w:pBdr>
        <w:top w:val="none" w:color="000000" w:sz="4" w:space="0"/>
        <w:left w:val="none" w:color="000000" w:sz="4" w:space="0"/>
        <w:bottom w:val="none" w:color="000000" w:sz="4" w:space="0"/>
        <w:right w:val="none" w:color="000000" w:sz="4" w:space="0"/>
        <w:between w:val="none" w:color="000000" w:sz="4" w:space="0"/>
      </w:pBdr>
    </w:pPr>
    <w:rPr>
      <w:lang w:val="en-US" w:eastAsia="en-US"/>
    </w:rPr>
  </w:style>
  <w:style w:type="character" w:styleId="1679"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Pr>
      <w:vertAlign w:val="superscript"/>
    </w:rPr>
  </w:style>
  <w:style w:type="character" w:styleId="1680" w:customStyle="1">
    <w:name w:val="Строгий1"/>
    <w:qFormat/>
    <w:rPr>
      <w:b/>
      <w:bCs/>
    </w:rPr>
  </w:style>
  <w:style w:type="paragraph" w:styleId="1681" w:customStyle="1">
    <w:name w:val="Основной текст с отступом1"/>
    <w:uiPriority w:val="99"/>
    <w:unhideWhenUsed/>
    <w:pPr>
      <w:ind w:left="283"/>
      <w:spacing w:after="120" w:line="256" w:lineRule="auto"/>
      <w:pBdr>
        <w:top w:val="none" w:color="000000" w:sz="4" w:space="0"/>
        <w:left w:val="none" w:color="000000" w:sz="4" w:space="0"/>
        <w:bottom w:val="none" w:color="000000" w:sz="4" w:space="0"/>
        <w:right w:val="none" w:color="000000" w:sz="4" w:space="0"/>
        <w:between w:val="none" w:color="000000" w:sz="4" w:space="0"/>
      </w:pBdr>
    </w:pPr>
    <w:rPr>
      <w:sz w:val="22"/>
      <w:szCs w:val="22"/>
      <w:lang w:eastAsia="en-US"/>
    </w:rPr>
  </w:style>
  <w:style w:type="paragraph" w:styleId="1682" w:customStyle="1">
    <w:name w:val="Основной текст1"/>
    <w:uiPriority w:val="99"/>
    <w:unhideWhenUsed/>
    <w:pPr>
      <w:spacing w:after="120" w:line="276" w:lineRule="auto"/>
      <w:pBdr>
        <w:top w:val="none" w:color="000000" w:sz="4" w:space="0"/>
        <w:left w:val="none" w:color="000000" w:sz="4" w:space="0"/>
        <w:bottom w:val="none" w:color="000000" w:sz="4" w:space="0"/>
        <w:right w:val="none" w:color="000000" w:sz="4" w:space="0"/>
        <w:between w:val="none" w:color="000000" w:sz="4" w:space="0"/>
      </w:pBdr>
    </w:pPr>
    <w:rPr>
      <w:rFonts w:eastAsia="Times New Roman"/>
      <w:sz w:val="22"/>
      <w:szCs w:val="22"/>
      <w:lang w:eastAsia="en-US"/>
    </w:rPr>
  </w:style>
  <w:style w:type="paragraph" w:styleId="1683" w:customStyle="1">
    <w:name w:val="Абзац списка,Table-Normal,RSHB_Table-Normal,Список с узором,List Paragraph,Heading Bullet,Абзац маркированнный,Шаг процесса,UL,Предусловия,Bullet List,FooterText,numbered,Bullet Number,Индексы,Num Bullet 1,Абзац 1,Нумерованный список_ФТ"/>
    <w:uiPriority w:val="34"/>
    <w:qFormat/>
    <w:pPr>
      <w:contextualSpacing/>
      <w:ind w:left="720" w:right="0" w:firstLine="0"/>
      <w:jc w:val="left"/>
      <w:keepLines w:val="0"/>
      <w:keepNext w:val="0"/>
      <w:pageBreakBefore w:val="0"/>
      <w:spacing w:before="0" w:beforeAutospacing="0" w:after="160" w:afterAutospacing="0" w:line="256"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ru-RU" w:eastAsia="en-US" w:bidi="ar-SA"/>
      <w14:ligatures w14:val="none"/>
    </w:rPr>
  </w:style>
  <w:style w:type="paragraph" w:styleId="1684" w:customStyle="1">
    <w:name w:val="Основной текст"/>
    <w:pPr>
      <w:contextualSpacing w:val="0"/>
      <w:ind w:left="0" w:right="0" w:firstLine="0"/>
      <w:jc w:val="both"/>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paragraph" w:styleId="1685" w:customStyle="1">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Знак11,З,fn,FT"/>
    <w:unhideWhenUsed/>
    <w:qForma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character" w:styleId="2_5506">
    <w:name w:val="Гиперссылка"/>
    <w:uiPriority w:val="99"/>
    <w:rPr>
      <w:color w:val="0000ff"/>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www.rshb.ru" TargetMode="External"/><Relationship Id="rId12" Type="http://schemas.openxmlformats.org/officeDocument/2006/relationships/hyperlink" Target="http://www.rshb.ru" TargetMode="External"/><Relationship Id="rId13" Type="http://schemas.openxmlformats.org/officeDocument/2006/relationships/hyperlink" Target="http://www.rshb.ru" TargetMode="External"/><Relationship Id="rId14" Type="http://schemas.openxmlformats.org/officeDocument/2006/relationships/hyperlink" Target="consultantplus://offline/ref=5E85F07DDD090F0AF82CE4792BCCCA20212E02EC2701035F1215EA6E38pD2DL" TargetMode="External"/><Relationship Id="rId15" Type="http://schemas.openxmlformats.org/officeDocument/2006/relationships/hyperlink" Target="http://www.rshb.ru" TargetMode="External"/><Relationship Id="rId16" Type="http://schemas.openxmlformats.org/officeDocument/2006/relationships/hyperlink" Target="http://www.rshb.ru" TargetMode="External"/><Relationship Id="rId17" Type="http://schemas.openxmlformats.org/officeDocument/2006/relationships/hyperlink" Target="http://www.rshb.ru" TargetMode="External"/><Relationship Id="rId18" Type="http://schemas.openxmlformats.org/officeDocument/2006/relationships/hyperlink" Target="http://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2C8E54-BA7B-440B-A7FF-BEAF1381C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ishenko</dc:creator>
  <cp:keywords/>
  <cp:revision>58</cp:revision>
  <dcterms:created xsi:type="dcterms:W3CDTF">2024-12-23T16:17:00Z</dcterms:created>
  <dcterms:modified xsi:type="dcterms:W3CDTF">2025-06-11T10:34:43Z</dcterms:modified>
</cp:coreProperties>
</file>